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66" w:rsidRPr="00693843" w:rsidRDefault="00471466" w:rsidP="00BF26D9"/>
    <w:tbl>
      <w:tblPr>
        <w:tblpPr w:leftFromText="141" w:rightFromText="141" w:vertAnchor="text" w:horzAnchor="margin" w:tblpY="124"/>
        <w:tblW w:w="5018"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090"/>
      </w:tblGrid>
      <w:tr w:rsidR="00693843" w:rsidRPr="00693843" w:rsidTr="00780F5D">
        <w:trPr>
          <w:cantSplit/>
          <w:trHeight w:hRule="exact" w:val="1306"/>
        </w:trPr>
        <w:sdt>
          <w:sdtPr>
            <w:alias w:val="Titre_Doc"/>
            <w:tag w:val="Titre"/>
            <w:id w:val="1381446541"/>
            <w:placeholder>
              <w:docPart w:val="3CE3327E387E4F76BD82AD6A639CAAA3"/>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tc>
              <w:tcPr>
                <w:tcW w:w="10091" w:type="dxa"/>
                <w:tcBorders>
                  <w:top w:val="single" w:sz="4" w:space="0" w:color="auto"/>
                  <w:bottom w:val="nil"/>
                </w:tcBorders>
                <w:vAlign w:val="center"/>
              </w:tcPr>
              <w:p w:rsidR="003928D1" w:rsidRPr="00851953" w:rsidRDefault="00780F5D" w:rsidP="00780F5D">
                <w:pPr>
                  <w:pStyle w:val="Titreprocdure"/>
                  <w:framePr w:hSpace="0" w:wrap="auto" w:vAnchor="margin" w:hAnchor="text" w:yAlign="inline"/>
                </w:pPr>
                <w:r>
                  <w:t xml:space="preserve">Liste des documents de référence et applicable </w:t>
                </w:r>
              </w:p>
            </w:tc>
          </w:sdtContent>
        </w:sdt>
      </w:tr>
      <w:tr w:rsidR="00693843" w:rsidRPr="00693843" w:rsidTr="004D5991">
        <w:trPr>
          <w:cantSplit/>
          <w:trHeight w:hRule="exact" w:val="1532"/>
        </w:trPr>
        <w:sdt>
          <w:sdtPr>
            <w:alias w:val="Item projet - thème"/>
            <w:tag w:val="Projet_x0020__x002d__x0020_Th_x00e8_me"/>
            <w:id w:val="-1067177139"/>
            <w:placeholder>
              <w:docPart w:val="FFE664C9628E446993A96FACCFBE41EE"/>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Content>
            <w:tc>
              <w:tcPr>
                <w:tcW w:w="10091" w:type="dxa"/>
                <w:tcBorders>
                  <w:top w:val="nil"/>
                  <w:bottom w:val="single" w:sz="4" w:space="0" w:color="auto"/>
                </w:tcBorders>
                <w:vAlign w:val="center"/>
              </w:tcPr>
              <w:p w:rsidR="00EE7F2C" w:rsidRPr="00851953" w:rsidRDefault="004D5991" w:rsidP="00A81E56">
                <w:pPr>
                  <w:pStyle w:val="Titreprocdure"/>
                  <w:framePr w:hSpace="0" w:wrap="auto" w:vAnchor="margin" w:hAnchor="text" w:yAlign="inline"/>
                  <w:rPr>
                    <w:rFonts w:ascii="Times New Roman" w:hAnsi="Times New Roman"/>
                  </w:rPr>
                </w:pPr>
                <w:r w:rsidRPr="00310F06">
                  <w:t xml:space="preserve"> </w:t>
                </w:r>
                <w:r w:rsidRPr="00310F06">
                  <w:t>Base Navale de Toulon - Amélioration et renforcement des installations de pompage des grands bassins Vauban – Création d’une station d’assèchement</w:t>
                </w:r>
                <w:r>
                  <w:t xml:space="preserve"> pour le grand bassin Sud-Ouest</w:t>
                </w:r>
                <w:r>
                  <w:t xml:space="preserve"> </w:t>
                </w:r>
              </w:p>
            </w:tc>
          </w:sdtContent>
        </w:sdt>
      </w:tr>
    </w:tbl>
    <w:p w:rsidR="00FC1C12" w:rsidRDefault="00FC1C12" w:rsidP="006657EC"/>
    <w:p w:rsidR="008F5D18" w:rsidRPr="00693843" w:rsidRDefault="008F5D18" w:rsidP="006657EC"/>
    <w:p w:rsidR="00520631" w:rsidRPr="00693843" w:rsidRDefault="00520631" w:rsidP="00520631">
      <w:pPr>
        <w:jc w:val="center"/>
        <w:rPr>
          <w:b/>
          <w:szCs w:val="24"/>
        </w:rPr>
      </w:pPr>
      <w:r w:rsidRPr="00693843">
        <w:rPr>
          <w:szCs w:val="24"/>
        </w:rPr>
        <w:t>S’assurer de la validité de toute copie avant usage.</w:t>
      </w:r>
    </w:p>
    <w:tbl>
      <w:tblPr>
        <w:tblW w:w="10064" w:type="dxa"/>
        <w:jc w:val="center"/>
        <w:tblLook w:val="01E0" w:firstRow="1" w:lastRow="1" w:firstColumn="1" w:lastColumn="1" w:noHBand="0" w:noVBand="0"/>
      </w:tblPr>
      <w:tblGrid>
        <w:gridCol w:w="10064"/>
      </w:tblGrid>
      <w:tr w:rsidR="001056FA" w:rsidRPr="00693843" w:rsidTr="007E26DB">
        <w:trPr>
          <w:trHeight w:val="283"/>
          <w:jc w:val="center"/>
        </w:trPr>
        <w:tc>
          <w:tcPr>
            <w:tcW w:w="10064" w:type="dxa"/>
            <w:tcBorders>
              <w:top w:val="single" w:sz="4" w:space="0" w:color="auto"/>
              <w:left w:val="single" w:sz="4" w:space="0" w:color="auto"/>
              <w:bottom w:val="single" w:sz="4" w:space="0" w:color="auto"/>
              <w:right w:val="single" w:sz="4" w:space="0" w:color="auto"/>
            </w:tcBorders>
          </w:tcPr>
          <w:p w:rsidR="001056FA" w:rsidRPr="00693843" w:rsidRDefault="00520631" w:rsidP="00A75F34">
            <w:pPr>
              <w:jc w:val="center"/>
              <w:rPr>
                <w:b/>
                <w:szCs w:val="24"/>
              </w:rPr>
            </w:pPr>
            <w:r w:rsidRPr="00693843">
              <w:rPr>
                <w:b/>
                <w:szCs w:val="24"/>
              </w:rPr>
              <w:t>Émetteur</w:t>
            </w:r>
            <w:r w:rsidR="00E60EE2" w:rsidRPr="00693843">
              <w:rPr>
                <w:b/>
                <w:szCs w:val="24"/>
              </w:rPr>
              <w:t xml:space="preserve"> : </w:t>
            </w:r>
            <w:r w:rsidR="00A75F34">
              <w:rPr>
                <w:b/>
                <w:sz w:val="22"/>
              </w:rPr>
              <w:t>SID Méditerranée</w:t>
            </w:r>
          </w:p>
        </w:tc>
      </w:tr>
    </w:tbl>
    <w:tbl>
      <w:tblPr>
        <w:tblpPr w:leftFromText="141" w:rightFromText="141" w:vertAnchor="text" w:horzAnchor="margin" w:tblpY="643"/>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409"/>
        <w:gridCol w:w="2636"/>
        <w:gridCol w:w="2785"/>
      </w:tblGrid>
      <w:tr w:rsidR="00B2674D" w:rsidRPr="0035293C" w:rsidTr="007E26DB">
        <w:tc>
          <w:tcPr>
            <w:tcW w:w="2235" w:type="dxa"/>
            <w:tcBorders>
              <w:top w:val="nil"/>
              <w:left w:val="nil"/>
              <w:bottom w:val="single" w:sz="4" w:space="0" w:color="auto"/>
              <w:right w:val="single" w:sz="4" w:space="0" w:color="auto"/>
            </w:tcBorders>
            <w:vAlign w:val="center"/>
            <w:hideMark/>
          </w:tcPr>
          <w:p w:rsidR="00B2674D" w:rsidRPr="00181BA3" w:rsidRDefault="00B2674D" w:rsidP="00B2674D">
            <w:pPr>
              <w:jc w:val="center"/>
              <w:rPr>
                <w:b/>
              </w:rPr>
            </w:pPr>
          </w:p>
        </w:tc>
        <w:tc>
          <w:tcPr>
            <w:tcW w:w="2409" w:type="dxa"/>
            <w:tcBorders>
              <w:top w:val="single" w:sz="4" w:space="0" w:color="auto"/>
              <w:left w:val="single" w:sz="4" w:space="0" w:color="auto"/>
              <w:bottom w:val="single" w:sz="4" w:space="0" w:color="auto"/>
              <w:right w:val="single" w:sz="4" w:space="0" w:color="auto"/>
            </w:tcBorders>
            <w:vAlign w:val="center"/>
            <w:hideMark/>
          </w:tcPr>
          <w:p w:rsidR="00B2674D" w:rsidRPr="000338F8" w:rsidRDefault="00B2674D" w:rsidP="00B2674D">
            <w:pPr>
              <w:jc w:val="center"/>
              <w:rPr>
                <w:b/>
              </w:rPr>
            </w:pPr>
            <w:r w:rsidRPr="0035293C">
              <w:rPr>
                <w:b/>
              </w:rPr>
              <w:t>Nom</w:t>
            </w:r>
          </w:p>
        </w:tc>
        <w:tc>
          <w:tcPr>
            <w:tcW w:w="2636" w:type="dxa"/>
            <w:tcBorders>
              <w:top w:val="single" w:sz="4" w:space="0" w:color="auto"/>
              <w:left w:val="single" w:sz="4" w:space="0" w:color="auto"/>
              <w:bottom w:val="single" w:sz="4" w:space="0" w:color="auto"/>
              <w:right w:val="single" w:sz="4" w:space="0" w:color="auto"/>
            </w:tcBorders>
            <w:vAlign w:val="center"/>
            <w:hideMark/>
          </w:tcPr>
          <w:p w:rsidR="00B2674D" w:rsidRPr="00242E62" w:rsidRDefault="00B2674D" w:rsidP="00B2674D">
            <w:pPr>
              <w:jc w:val="center"/>
              <w:rPr>
                <w:b/>
              </w:rPr>
            </w:pPr>
            <w:r w:rsidRPr="00242E62">
              <w:rPr>
                <w:b/>
              </w:rPr>
              <w:t>Fonction</w:t>
            </w:r>
          </w:p>
        </w:tc>
        <w:tc>
          <w:tcPr>
            <w:tcW w:w="2785" w:type="dxa"/>
            <w:tcBorders>
              <w:top w:val="single" w:sz="4" w:space="0" w:color="auto"/>
              <w:left w:val="single" w:sz="4" w:space="0" w:color="auto"/>
              <w:bottom w:val="single" w:sz="4" w:space="0" w:color="auto"/>
              <w:right w:val="single" w:sz="4" w:space="0" w:color="auto"/>
            </w:tcBorders>
            <w:vAlign w:val="center"/>
            <w:hideMark/>
          </w:tcPr>
          <w:p w:rsidR="00B2674D" w:rsidRPr="00242E62" w:rsidRDefault="00B2674D" w:rsidP="00B2674D">
            <w:pPr>
              <w:jc w:val="center"/>
              <w:rPr>
                <w:b/>
              </w:rPr>
            </w:pPr>
            <w:r w:rsidRPr="00242E62">
              <w:rPr>
                <w:b/>
              </w:rPr>
              <w:t>Date/Visa</w:t>
            </w:r>
          </w:p>
        </w:tc>
      </w:tr>
      <w:tr w:rsidR="00520631" w:rsidRPr="0035293C" w:rsidTr="007E26DB">
        <w:trPr>
          <w:cantSplit/>
          <w:trHeight w:val="851"/>
        </w:trPr>
        <w:tc>
          <w:tcPr>
            <w:tcW w:w="2235" w:type="dxa"/>
            <w:tcBorders>
              <w:top w:val="single" w:sz="4" w:space="0" w:color="auto"/>
              <w:left w:val="single" w:sz="4" w:space="0" w:color="auto"/>
              <w:bottom w:val="single" w:sz="4" w:space="0" w:color="auto"/>
              <w:right w:val="single" w:sz="4" w:space="0" w:color="auto"/>
            </w:tcBorders>
            <w:vAlign w:val="center"/>
            <w:hideMark/>
          </w:tcPr>
          <w:p w:rsidR="00520631" w:rsidRPr="00940700" w:rsidRDefault="00520631" w:rsidP="00520631">
            <w:pPr>
              <w:jc w:val="center"/>
              <w:rPr>
                <w:b/>
              </w:rPr>
            </w:pPr>
            <w:r w:rsidRPr="0035293C">
              <w:rPr>
                <w:b/>
              </w:rPr>
              <w:t>Rédaction</w:t>
            </w:r>
          </w:p>
        </w:tc>
        <w:tc>
          <w:tcPr>
            <w:tcW w:w="2409" w:type="dxa"/>
            <w:tcBorders>
              <w:top w:val="single" w:sz="4" w:space="0" w:color="auto"/>
              <w:left w:val="single" w:sz="4" w:space="0" w:color="auto"/>
              <w:bottom w:val="single" w:sz="4" w:space="0" w:color="auto"/>
              <w:right w:val="single" w:sz="4" w:space="0" w:color="auto"/>
            </w:tcBorders>
            <w:vAlign w:val="center"/>
          </w:tcPr>
          <w:p w:rsidR="00520631" w:rsidRPr="00762AFA" w:rsidRDefault="00520631" w:rsidP="00762AFA">
            <w:pPr>
              <w:jc w:val="center"/>
            </w:pPr>
          </w:p>
        </w:tc>
        <w:tc>
          <w:tcPr>
            <w:tcW w:w="2636" w:type="dxa"/>
            <w:tcBorders>
              <w:top w:val="single" w:sz="4" w:space="0" w:color="auto"/>
              <w:left w:val="single" w:sz="4" w:space="0" w:color="auto"/>
              <w:bottom w:val="single" w:sz="4" w:space="0" w:color="auto"/>
              <w:right w:val="single" w:sz="4" w:space="0" w:color="auto"/>
            </w:tcBorders>
            <w:vAlign w:val="center"/>
          </w:tcPr>
          <w:p w:rsidR="00A75F34" w:rsidRPr="00762AFA" w:rsidRDefault="00A75F34" w:rsidP="00762AFA">
            <w:pPr>
              <w:widowControl w:val="0"/>
              <w:spacing w:after="0"/>
              <w:jc w:val="center"/>
            </w:pPr>
          </w:p>
        </w:tc>
        <w:tc>
          <w:tcPr>
            <w:tcW w:w="2785" w:type="dxa"/>
            <w:tcBorders>
              <w:top w:val="single" w:sz="4" w:space="0" w:color="auto"/>
              <w:left w:val="single" w:sz="4" w:space="0" w:color="auto"/>
              <w:bottom w:val="single" w:sz="4" w:space="0" w:color="auto"/>
              <w:right w:val="single" w:sz="4" w:space="0" w:color="auto"/>
            </w:tcBorders>
            <w:vAlign w:val="center"/>
          </w:tcPr>
          <w:p w:rsidR="00520631" w:rsidRPr="00242E62" w:rsidRDefault="00520631" w:rsidP="00520631">
            <w:pPr>
              <w:jc w:val="center"/>
            </w:pPr>
          </w:p>
        </w:tc>
      </w:tr>
      <w:tr w:rsidR="00520631" w:rsidRPr="0035293C" w:rsidTr="007E26DB">
        <w:trPr>
          <w:cantSplit/>
          <w:trHeight w:val="851"/>
        </w:trPr>
        <w:tc>
          <w:tcPr>
            <w:tcW w:w="2235" w:type="dxa"/>
            <w:tcBorders>
              <w:top w:val="single" w:sz="4" w:space="0" w:color="auto"/>
              <w:left w:val="single" w:sz="4" w:space="0" w:color="auto"/>
              <w:bottom w:val="single" w:sz="4" w:space="0" w:color="auto"/>
              <w:right w:val="single" w:sz="4" w:space="0" w:color="auto"/>
            </w:tcBorders>
            <w:vAlign w:val="center"/>
          </w:tcPr>
          <w:p w:rsidR="00520631" w:rsidRPr="000338F8" w:rsidRDefault="00520631" w:rsidP="00520631">
            <w:pPr>
              <w:pStyle w:val="PdgCentr11gras"/>
              <w:rPr>
                <w:rFonts w:ascii="Times New Roman" w:hAnsi="Times New Roman"/>
                <w:sz w:val="22"/>
              </w:rPr>
            </w:pPr>
            <w:r w:rsidRPr="0035293C">
              <w:rPr>
                <w:rFonts w:ascii="Times New Roman" w:hAnsi="Times New Roman"/>
                <w:sz w:val="22"/>
              </w:rPr>
              <w:t>Vérification</w:t>
            </w:r>
          </w:p>
        </w:tc>
        <w:tc>
          <w:tcPr>
            <w:tcW w:w="2409" w:type="dxa"/>
            <w:tcBorders>
              <w:top w:val="single" w:sz="4" w:space="0" w:color="auto"/>
              <w:left w:val="single" w:sz="4" w:space="0" w:color="auto"/>
              <w:bottom w:val="single" w:sz="4" w:space="0" w:color="auto"/>
              <w:right w:val="single" w:sz="4" w:space="0" w:color="auto"/>
            </w:tcBorders>
            <w:vAlign w:val="center"/>
          </w:tcPr>
          <w:p w:rsidR="00520631" w:rsidRPr="00762AFA" w:rsidRDefault="00520631" w:rsidP="00A75F34">
            <w:pPr>
              <w:pStyle w:val="Titre10"/>
              <w:jc w:val="center"/>
              <w:rPr>
                <w:rFonts w:ascii="Times New Roman" w:hAnsi="Times New Roman" w:cs="Times New Roman"/>
                <w:b w:val="0"/>
                <w:bCs w:val="0"/>
                <w:sz w:val="24"/>
                <w:szCs w:val="22"/>
              </w:rPr>
            </w:pPr>
          </w:p>
        </w:tc>
        <w:tc>
          <w:tcPr>
            <w:tcW w:w="2636" w:type="dxa"/>
            <w:tcBorders>
              <w:top w:val="single" w:sz="4" w:space="0" w:color="auto"/>
              <w:left w:val="single" w:sz="4" w:space="0" w:color="auto"/>
              <w:bottom w:val="single" w:sz="4" w:space="0" w:color="auto"/>
              <w:right w:val="single" w:sz="4" w:space="0" w:color="auto"/>
            </w:tcBorders>
            <w:vAlign w:val="center"/>
          </w:tcPr>
          <w:p w:rsidR="00520631" w:rsidRPr="00762AFA" w:rsidRDefault="00520631" w:rsidP="00A75F34">
            <w:pPr>
              <w:pStyle w:val="PdgCentr11"/>
              <w:rPr>
                <w:rFonts w:ascii="Times New Roman" w:hAnsi="Times New Roman"/>
                <w:sz w:val="22"/>
              </w:rPr>
            </w:pPr>
          </w:p>
        </w:tc>
        <w:tc>
          <w:tcPr>
            <w:tcW w:w="2785" w:type="dxa"/>
            <w:tcBorders>
              <w:top w:val="single" w:sz="4" w:space="0" w:color="auto"/>
              <w:left w:val="single" w:sz="4" w:space="0" w:color="auto"/>
              <w:bottom w:val="single" w:sz="4" w:space="0" w:color="auto"/>
              <w:right w:val="single" w:sz="4" w:space="0" w:color="auto"/>
            </w:tcBorders>
            <w:vAlign w:val="center"/>
          </w:tcPr>
          <w:p w:rsidR="00520631" w:rsidRPr="00242E62" w:rsidDel="00ED0494" w:rsidRDefault="00520631" w:rsidP="00520631">
            <w:pPr>
              <w:jc w:val="center"/>
            </w:pPr>
          </w:p>
        </w:tc>
      </w:tr>
      <w:tr w:rsidR="00520631" w:rsidRPr="0035293C" w:rsidTr="007E26DB">
        <w:trPr>
          <w:cantSplit/>
          <w:trHeight w:val="851"/>
        </w:trPr>
        <w:tc>
          <w:tcPr>
            <w:tcW w:w="2235" w:type="dxa"/>
            <w:tcBorders>
              <w:top w:val="single" w:sz="4" w:space="0" w:color="auto"/>
              <w:left w:val="single" w:sz="4" w:space="0" w:color="auto"/>
              <w:bottom w:val="single" w:sz="4" w:space="0" w:color="auto"/>
              <w:right w:val="single" w:sz="4" w:space="0" w:color="auto"/>
            </w:tcBorders>
            <w:vAlign w:val="center"/>
          </w:tcPr>
          <w:p w:rsidR="00520631" w:rsidRPr="00242E62" w:rsidRDefault="00520631" w:rsidP="00520631">
            <w:pPr>
              <w:pStyle w:val="PdgCentr11gras"/>
              <w:rPr>
                <w:rFonts w:ascii="Times New Roman" w:hAnsi="Times New Roman"/>
                <w:sz w:val="22"/>
              </w:rPr>
            </w:pPr>
            <w:r w:rsidRPr="0035293C">
              <w:rPr>
                <w:rFonts w:ascii="Times New Roman" w:hAnsi="Times New Roman"/>
                <w:sz w:val="22"/>
              </w:rPr>
              <w:t>A</w:t>
            </w:r>
            <w:r w:rsidRPr="000338F8">
              <w:rPr>
                <w:rFonts w:ascii="Times New Roman" w:hAnsi="Times New Roman"/>
                <w:sz w:val="22"/>
              </w:rPr>
              <w:t>pprobation</w:t>
            </w:r>
          </w:p>
        </w:tc>
        <w:tc>
          <w:tcPr>
            <w:tcW w:w="2409" w:type="dxa"/>
            <w:tcBorders>
              <w:top w:val="single" w:sz="4" w:space="0" w:color="auto"/>
              <w:left w:val="single" w:sz="4" w:space="0" w:color="auto"/>
              <w:bottom w:val="single" w:sz="4" w:space="0" w:color="auto"/>
              <w:right w:val="single" w:sz="4" w:space="0" w:color="auto"/>
            </w:tcBorders>
            <w:vAlign w:val="center"/>
          </w:tcPr>
          <w:p w:rsidR="00520631" w:rsidRPr="00762AFA" w:rsidRDefault="00520631" w:rsidP="00520631">
            <w:pPr>
              <w:jc w:val="center"/>
            </w:pPr>
          </w:p>
        </w:tc>
        <w:tc>
          <w:tcPr>
            <w:tcW w:w="2636" w:type="dxa"/>
            <w:tcBorders>
              <w:top w:val="single" w:sz="4" w:space="0" w:color="auto"/>
              <w:left w:val="single" w:sz="4" w:space="0" w:color="auto"/>
              <w:bottom w:val="single" w:sz="4" w:space="0" w:color="auto"/>
              <w:right w:val="single" w:sz="4" w:space="0" w:color="auto"/>
            </w:tcBorders>
            <w:vAlign w:val="center"/>
          </w:tcPr>
          <w:p w:rsidR="00520631" w:rsidRPr="00762AFA" w:rsidRDefault="00520631" w:rsidP="00A75F34">
            <w:pPr>
              <w:pStyle w:val="PdgCentr11"/>
              <w:rPr>
                <w:rFonts w:ascii="Times New Roman" w:hAnsi="Times New Roman"/>
                <w:sz w:val="22"/>
              </w:rPr>
            </w:pPr>
          </w:p>
        </w:tc>
        <w:tc>
          <w:tcPr>
            <w:tcW w:w="2785" w:type="dxa"/>
            <w:tcBorders>
              <w:top w:val="single" w:sz="4" w:space="0" w:color="auto"/>
              <w:left w:val="single" w:sz="4" w:space="0" w:color="auto"/>
              <w:bottom w:val="single" w:sz="4" w:space="0" w:color="auto"/>
              <w:right w:val="single" w:sz="4" w:space="0" w:color="auto"/>
            </w:tcBorders>
            <w:vAlign w:val="center"/>
          </w:tcPr>
          <w:p w:rsidR="00520631" w:rsidRPr="0035293C" w:rsidRDefault="00520631" w:rsidP="00520631">
            <w:pPr>
              <w:pStyle w:val="PdgCentr11gras"/>
            </w:pPr>
          </w:p>
        </w:tc>
      </w:tr>
    </w:tbl>
    <w:p w:rsidR="00B320E8" w:rsidRDefault="00B320E8" w:rsidP="00652B39">
      <w:pPr>
        <w:jc w:val="center"/>
      </w:pPr>
    </w:p>
    <w:p w:rsidR="00520631" w:rsidRDefault="00520631" w:rsidP="00652B39">
      <w:pPr>
        <w:jc w:val="center"/>
      </w:pPr>
    </w:p>
    <w:p w:rsidR="00520631" w:rsidRDefault="00520631" w:rsidP="00652B39">
      <w:pPr>
        <w:jc w:val="center"/>
      </w:pPr>
    </w:p>
    <w:p w:rsidR="00520631" w:rsidRDefault="00520631" w:rsidP="00652B39">
      <w:pPr>
        <w:jc w:val="center"/>
      </w:pPr>
    </w:p>
    <w:p w:rsidR="00520631" w:rsidRDefault="00520631" w:rsidP="00652B39">
      <w:pPr>
        <w:jc w:val="center"/>
      </w:pPr>
    </w:p>
    <w:p w:rsidR="00520631" w:rsidRDefault="00520631" w:rsidP="00652B39">
      <w:pPr>
        <w:jc w:val="center"/>
      </w:pPr>
    </w:p>
    <w:p w:rsidR="00520631" w:rsidRDefault="00520631" w:rsidP="00652B39">
      <w:pPr>
        <w:jc w:val="center"/>
        <w:sectPr w:rsidR="00520631" w:rsidSect="00520631">
          <w:headerReference w:type="default" r:id="rId13"/>
          <w:footerReference w:type="default" r:id="rId14"/>
          <w:pgSz w:w="11907" w:h="16839" w:code="9"/>
          <w:pgMar w:top="2267" w:right="851" w:bottom="2041" w:left="992" w:header="340" w:footer="159" w:gutter="0"/>
          <w:cols w:space="708"/>
          <w:docGrid w:linePitch="360"/>
        </w:sectPr>
      </w:pPr>
    </w:p>
    <w:p w:rsidR="005270DB" w:rsidRPr="00DC50D1" w:rsidRDefault="005270DB" w:rsidP="005270DB">
      <w:pPr>
        <w:jc w:val="center"/>
        <w:rPr>
          <w:vanish/>
          <w:szCs w:val="24"/>
        </w:rPr>
      </w:pPr>
    </w:p>
    <w:p w:rsidR="005270DB" w:rsidRPr="00DC50D1" w:rsidRDefault="005270DB" w:rsidP="008F5D18">
      <w:pPr>
        <w:rPr>
          <w:b/>
          <w:szCs w:val="24"/>
        </w:rPr>
      </w:pPr>
    </w:p>
    <w:p w:rsidR="005270DB" w:rsidRDefault="005270DB" w:rsidP="005270DB">
      <w:pPr>
        <w:jc w:val="center"/>
        <w:rPr>
          <w:b/>
          <w:szCs w:val="24"/>
        </w:rPr>
      </w:pPr>
    </w:p>
    <w:tbl>
      <w:tblPr>
        <w:tblW w:w="10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
        <w:gridCol w:w="1440"/>
        <w:gridCol w:w="1843"/>
        <w:gridCol w:w="1985"/>
        <w:gridCol w:w="1984"/>
        <w:gridCol w:w="2256"/>
      </w:tblGrid>
      <w:tr w:rsidR="0009258D" w:rsidRPr="00147B11" w:rsidTr="00CD1885">
        <w:trPr>
          <w:trHeight w:val="603"/>
          <w:jc w:val="center"/>
        </w:trPr>
        <w:tc>
          <w:tcPr>
            <w:tcW w:w="10472" w:type="dxa"/>
            <w:gridSpan w:val="6"/>
            <w:vAlign w:val="center"/>
          </w:tcPr>
          <w:p w:rsidR="0009258D" w:rsidRPr="00147B11" w:rsidRDefault="0009258D" w:rsidP="0009258D">
            <w:pPr>
              <w:tabs>
                <w:tab w:val="left" w:pos="1518"/>
              </w:tabs>
              <w:jc w:val="center"/>
              <w:rPr>
                <w:b/>
                <w:szCs w:val="24"/>
              </w:rPr>
            </w:pPr>
            <w:r w:rsidRPr="00147B11">
              <w:rPr>
                <w:b/>
                <w:szCs w:val="24"/>
              </w:rPr>
              <w:t xml:space="preserve">HISTORIQUE DES </w:t>
            </w:r>
            <w:r w:rsidR="0028720D" w:rsidRPr="00147B11">
              <w:rPr>
                <w:b/>
                <w:szCs w:val="24"/>
              </w:rPr>
              <w:t>ÉVOLUTIONS</w:t>
            </w:r>
          </w:p>
        </w:tc>
      </w:tr>
      <w:tr w:rsidR="0009258D" w:rsidRPr="00147B11" w:rsidTr="00CD1885">
        <w:trPr>
          <w:trHeight w:val="296"/>
          <w:jc w:val="center"/>
        </w:trPr>
        <w:tc>
          <w:tcPr>
            <w:tcW w:w="964" w:type="dxa"/>
            <w:vAlign w:val="center"/>
          </w:tcPr>
          <w:p w:rsidR="0009258D" w:rsidRPr="00147B11" w:rsidRDefault="0009258D" w:rsidP="0009258D">
            <w:pPr>
              <w:jc w:val="center"/>
              <w:rPr>
                <w:b/>
                <w:szCs w:val="24"/>
              </w:rPr>
            </w:pPr>
            <w:r w:rsidRPr="00147B11">
              <w:rPr>
                <w:b/>
                <w:szCs w:val="24"/>
              </w:rPr>
              <w:t>Version</w:t>
            </w:r>
          </w:p>
        </w:tc>
        <w:tc>
          <w:tcPr>
            <w:tcW w:w="1440" w:type="dxa"/>
            <w:vAlign w:val="center"/>
          </w:tcPr>
          <w:p w:rsidR="0009258D" w:rsidRPr="00147B11" w:rsidRDefault="0009258D" w:rsidP="0009258D">
            <w:pPr>
              <w:jc w:val="center"/>
              <w:rPr>
                <w:b/>
                <w:szCs w:val="24"/>
              </w:rPr>
            </w:pPr>
            <w:r w:rsidRPr="00147B11">
              <w:rPr>
                <w:b/>
                <w:szCs w:val="24"/>
              </w:rPr>
              <w:t>Date</w:t>
            </w:r>
          </w:p>
        </w:tc>
        <w:tc>
          <w:tcPr>
            <w:tcW w:w="1843" w:type="dxa"/>
            <w:vAlign w:val="center"/>
          </w:tcPr>
          <w:p w:rsidR="0009258D" w:rsidRPr="00147B11" w:rsidRDefault="0009258D" w:rsidP="0009258D">
            <w:pPr>
              <w:jc w:val="center"/>
              <w:rPr>
                <w:b/>
                <w:szCs w:val="24"/>
              </w:rPr>
            </w:pPr>
            <w:r w:rsidRPr="00147B11">
              <w:rPr>
                <w:b/>
                <w:szCs w:val="24"/>
              </w:rPr>
              <w:t>Rédacteur</w:t>
            </w:r>
          </w:p>
        </w:tc>
        <w:tc>
          <w:tcPr>
            <w:tcW w:w="1985" w:type="dxa"/>
            <w:vAlign w:val="center"/>
          </w:tcPr>
          <w:p w:rsidR="0009258D" w:rsidRPr="00147B11" w:rsidRDefault="0009258D" w:rsidP="0009258D">
            <w:pPr>
              <w:jc w:val="center"/>
              <w:rPr>
                <w:b/>
                <w:szCs w:val="24"/>
              </w:rPr>
            </w:pPr>
            <w:r w:rsidRPr="00147B11">
              <w:rPr>
                <w:b/>
                <w:szCs w:val="24"/>
              </w:rPr>
              <w:t>Vérificateur</w:t>
            </w:r>
          </w:p>
        </w:tc>
        <w:tc>
          <w:tcPr>
            <w:tcW w:w="1984" w:type="dxa"/>
            <w:vAlign w:val="center"/>
          </w:tcPr>
          <w:p w:rsidR="0009258D" w:rsidRPr="00147B11" w:rsidRDefault="0009258D" w:rsidP="0009258D">
            <w:pPr>
              <w:jc w:val="center"/>
              <w:rPr>
                <w:b/>
                <w:szCs w:val="24"/>
              </w:rPr>
            </w:pPr>
            <w:r w:rsidRPr="00147B11">
              <w:rPr>
                <w:b/>
                <w:szCs w:val="24"/>
              </w:rPr>
              <w:t>Approbateur</w:t>
            </w:r>
          </w:p>
        </w:tc>
        <w:tc>
          <w:tcPr>
            <w:tcW w:w="2256" w:type="dxa"/>
            <w:vAlign w:val="center"/>
          </w:tcPr>
          <w:p w:rsidR="0009258D" w:rsidRPr="00147B11" w:rsidRDefault="0009258D" w:rsidP="0009258D">
            <w:pPr>
              <w:jc w:val="center"/>
              <w:rPr>
                <w:b/>
                <w:szCs w:val="24"/>
              </w:rPr>
            </w:pPr>
            <w:r w:rsidRPr="00147B11">
              <w:rPr>
                <w:b/>
                <w:szCs w:val="24"/>
              </w:rPr>
              <w:t>Nature de l’évolution</w:t>
            </w:r>
          </w:p>
        </w:tc>
      </w:tr>
      <w:tr w:rsidR="00520631" w:rsidRPr="00147B11" w:rsidTr="00CD1885">
        <w:trPr>
          <w:trHeight w:val="623"/>
          <w:jc w:val="center"/>
        </w:trPr>
        <w:tc>
          <w:tcPr>
            <w:tcW w:w="964" w:type="dxa"/>
            <w:vAlign w:val="center"/>
          </w:tcPr>
          <w:p w:rsidR="00520631" w:rsidRPr="00762AFA" w:rsidRDefault="00520631" w:rsidP="00520631">
            <w:pPr>
              <w:jc w:val="center"/>
              <w:rPr>
                <w:szCs w:val="24"/>
              </w:rPr>
            </w:pPr>
            <w:r w:rsidRPr="00762AFA">
              <w:rPr>
                <w:szCs w:val="24"/>
              </w:rPr>
              <w:t>1.0</w:t>
            </w:r>
          </w:p>
        </w:tc>
        <w:tc>
          <w:tcPr>
            <w:tcW w:w="1440" w:type="dxa"/>
            <w:vAlign w:val="center"/>
          </w:tcPr>
          <w:p w:rsidR="00520631" w:rsidRPr="00762AFA" w:rsidRDefault="00520631" w:rsidP="00520631">
            <w:pPr>
              <w:jc w:val="center"/>
              <w:rPr>
                <w:szCs w:val="24"/>
              </w:rPr>
            </w:pPr>
            <w:bookmarkStart w:id="0" w:name="_GoBack"/>
            <w:bookmarkEnd w:id="0"/>
          </w:p>
        </w:tc>
        <w:tc>
          <w:tcPr>
            <w:tcW w:w="1843" w:type="dxa"/>
            <w:vAlign w:val="center"/>
          </w:tcPr>
          <w:p w:rsidR="00520631" w:rsidRPr="00762AFA" w:rsidRDefault="00520631" w:rsidP="00A75F34">
            <w:pPr>
              <w:jc w:val="center"/>
              <w:rPr>
                <w:szCs w:val="24"/>
              </w:rPr>
            </w:pPr>
          </w:p>
        </w:tc>
        <w:tc>
          <w:tcPr>
            <w:tcW w:w="1985" w:type="dxa"/>
            <w:vAlign w:val="center"/>
          </w:tcPr>
          <w:p w:rsidR="00520631" w:rsidRPr="00762AFA" w:rsidRDefault="00520631" w:rsidP="00520631">
            <w:pPr>
              <w:jc w:val="center"/>
              <w:rPr>
                <w:szCs w:val="24"/>
                <w:lang w:val="en-US"/>
              </w:rPr>
            </w:pPr>
          </w:p>
        </w:tc>
        <w:tc>
          <w:tcPr>
            <w:tcW w:w="1984" w:type="dxa"/>
            <w:vAlign w:val="center"/>
          </w:tcPr>
          <w:p w:rsidR="00520631" w:rsidRPr="00762AFA" w:rsidRDefault="00520631" w:rsidP="00520631">
            <w:pPr>
              <w:jc w:val="center"/>
              <w:rPr>
                <w:szCs w:val="24"/>
              </w:rPr>
            </w:pPr>
          </w:p>
        </w:tc>
        <w:tc>
          <w:tcPr>
            <w:tcW w:w="2256" w:type="dxa"/>
            <w:vAlign w:val="center"/>
          </w:tcPr>
          <w:p w:rsidR="00520631" w:rsidRPr="00147B11" w:rsidRDefault="00520631" w:rsidP="00520631">
            <w:pPr>
              <w:jc w:val="center"/>
              <w:rPr>
                <w:szCs w:val="24"/>
              </w:rPr>
            </w:pPr>
            <w:r w:rsidRPr="00147B11">
              <w:rPr>
                <w:szCs w:val="24"/>
              </w:rPr>
              <w:t>Edition initiale</w:t>
            </w:r>
          </w:p>
        </w:tc>
      </w:tr>
    </w:tbl>
    <w:p w:rsidR="0009258D" w:rsidRPr="00DC50D1" w:rsidRDefault="0009258D" w:rsidP="005270DB">
      <w:pPr>
        <w:jc w:val="center"/>
        <w:rPr>
          <w:b/>
          <w:szCs w:val="24"/>
        </w:rPr>
      </w:pPr>
    </w:p>
    <w:p w:rsidR="005270DB" w:rsidRPr="00DC50D1" w:rsidRDefault="005270DB" w:rsidP="005270DB">
      <w:pPr>
        <w:jc w:val="center"/>
        <w:rPr>
          <w:b/>
          <w:szCs w:val="24"/>
        </w:rPr>
      </w:pPr>
    </w:p>
    <w:tbl>
      <w:tblPr>
        <w:tblStyle w:val="Grilledutableau"/>
        <w:tblW w:w="10377" w:type="dxa"/>
        <w:tblInd w:w="-176" w:type="dxa"/>
        <w:tblLook w:val="04A0" w:firstRow="1" w:lastRow="0" w:firstColumn="1" w:lastColumn="0" w:noHBand="0" w:noVBand="1"/>
      </w:tblPr>
      <w:tblGrid>
        <w:gridCol w:w="534"/>
        <w:gridCol w:w="556"/>
        <w:gridCol w:w="1204"/>
        <w:gridCol w:w="832"/>
        <w:gridCol w:w="1430"/>
        <w:gridCol w:w="1926"/>
        <w:gridCol w:w="1927"/>
        <w:gridCol w:w="1968"/>
      </w:tblGrid>
      <w:tr w:rsidR="005270DB" w:rsidRPr="00DC50D1" w:rsidTr="00CD1885">
        <w:trPr>
          <w:trHeight w:val="646"/>
        </w:trPr>
        <w:tc>
          <w:tcPr>
            <w:tcW w:w="10377" w:type="dxa"/>
            <w:gridSpan w:val="8"/>
            <w:vAlign w:val="center"/>
          </w:tcPr>
          <w:p w:rsidR="005270DB" w:rsidRPr="00DC50D1" w:rsidRDefault="0028720D" w:rsidP="00AC6BD1">
            <w:pPr>
              <w:tabs>
                <w:tab w:val="left" w:pos="1518"/>
              </w:tabs>
              <w:jc w:val="center"/>
              <w:rPr>
                <w:b/>
                <w:szCs w:val="24"/>
              </w:rPr>
            </w:pPr>
            <w:r w:rsidRPr="00DC50D1">
              <w:rPr>
                <w:b/>
                <w:szCs w:val="24"/>
              </w:rPr>
              <w:t>RÉPERTOIRE</w:t>
            </w:r>
            <w:r w:rsidR="005270DB" w:rsidRPr="00DC50D1">
              <w:rPr>
                <w:b/>
                <w:szCs w:val="24"/>
              </w:rPr>
              <w:t xml:space="preserve"> DE SUIVI DES EVOLUTIONS</w:t>
            </w:r>
          </w:p>
        </w:tc>
      </w:tr>
      <w:tr w:rsidR="005270DB" w:rsidRPr="00DC50D1" w:rsidTr="00CD1885">
        <w:tc>
          <w:tcPr>
            <w:tcW w:w="1090" w:type="dxa"/>
            <w:gridSpan w:val="2"/>
            <w:vAlign w:val="center"/>
          </w:tcPr>
          <w:p w:rsidR="005270DB" w:rsidRPr="00DC50D1" w:rsidRDefault="005270DB" w:rsidP="00AC6BD1">
            <w:pPr>
              <w:tabs>
                <w:tab w:val="left" w:pos="1518"/>
              </w:tabs>
              <w:jc w:val="center"/>
              <w:rPr>
                <w:b/>
                <w:szCs w:val="24"/>
              </w:rPr>
            </w:pPr>
            <w:r w:rsidRPr="00DC50D1">
              <w:rPr>
                <w:b/>
                <w:szCs w:val="24"/>
              </w:rPr>
              <w:t>Version</w:t>
            </w:r>
          </w:p>
        </w:tc>
        <w:tc>
          <w:tcPr>
            <w:tcW w:w="1204" w:type="dxa"/>
            <w:vAlign w:val="center"/>
          </w:tcPr>
          <w:p w:rsidR="005270DB" w:rsidRPr="00DC50D1" w:rsidRDefault="005270DB" w:rsidP="00AC6BD1">
            <w:pPr>
              <w:tabs>
                <w:tab w:val="left" w:pos="1518"/>
              </w:tabs>
              <w:jc w:val="center"/>
              <w:rPr>
                <w:b/>
                <w:szCs w:val="24"/>
              </w:rPr>
            </w:pPr>
            <w:r w:rsidRPr="00DC50D1">
              <w:rPr>
                <w:b/>
                <w:szCs w:val="24"/>
              </w:rPr>
              <w:t>Date</w:t>
            </w:r>
          </w:p>
        </w:tc>
        <w:tc>
          <w:tcPr>
            <w:tcW w:w="832" w:type="dxa"/>
            <w:vAlign w:val="center"/>
          </w:tcPr>
          <w:p w:rsidR="005270DB" w:rsidRPr="00DC50D1" w:rsidRDefault="005270DB" w:rsidP="00AC6BD1">
            <w:pPr>
              <w:tabs>
                <w:tab w:val="left" w:pos="1518"/>
              </w:tabs>
              <w:jc w:val="center"/>
              <w:rPr>
                <w:b/>
                <w:szCs w:val="24"/>
              </w:rPr>
            </w:pPr>
            <w:r w:rsidRPr="00DC50D1">
              <w:rPr>
                <w:b/>
                <w:szCs w:val="24"/>
              </w:rPr>
              <w:t>N° page</w:t>
            </w:r>
          </w:p>
        </w:tc>
        <w:tc>
          <w:tcPr>
            <w:tcW w:w="1430" w:type="dxa"/>
            <w:vAlign w:val="center"/>
          </w:tcPr>
          <w:p w:rsidR="005270DB" w:rsidRPr="00DC50D1" w:rsidRDefault="005270DB" w:rsidP="00AC6BD1">
            <w:pPr>
              <w:tabs>
                <w:tab w:val="left" w:pos="1518"/>
              </w:tabs>
              <w:jc w:val="center"/>
              <w:rPr>
                <w:b/>
                <w:szCs w:val="24"/>
              </w:rPr>
            </w:pPr>
            <w:r w:rsidRPr="00DC50D1">
              <w:rPr>
                <w:b/>
                <w:szCs w:val="24"/>
              </w:rPr>
              <w:t>Paragraphe</w:t>
            </w:r>
          </w:p>
        </w:tc>
        <w:tc>
          <w:tcPr>
            <w:tcW w:w="1926" w:type="dxa"/>
            <w:vAlign w:val="center"/>
          </w:tcPr>
          <w:p w:rsidR="005270DB" w:rsidRPr="00DC50D1" w:rsidRDefault="005270DB" w:rsidP="00AC6BD1">
            <w:pPr>
              <w:tabs>
                <w:tab w:val="left" w:pos="1518"/>
              </w:tabs>
              <w:jc w:val="center"/>
              <w:rPr>
                <w:b/>
                <w:szCs w:val="24"/>
              </w:rPr>
            </w:pPr>
            <w:r w:rsidRPr="00DC50D1">
              <w:rPr>
                <w:b/>
                <w:szCs w:val="24"/>
              </w:rPr>
              <w:t>Référence du document traçant la modification</w:t>
            </w:r>
          </w:p>
        </w:tc>
        <w:tc>
          <w:tcPr>
            <w:tcW w:w="1927" w:type="dxa"/>
            <w:vAlign w:val="center"/>
          </w:tcPr>
          <w:p w:rsidR="005270DB" w:rsidRPr="00DC50D1" w:rsidRDefault="005270DB" w:rsidP="00AC6BD1">
            <w:pPr>
              <w:tabs>
                <w:tab w:val="left" w:pos="1518"/>
              </w:tabs>
              <w:jc w:val="center"/>
              <w:rPr>
                <w:b/>
                <w:szCs w:val="24"/>
              </w:rPr>
            </w:pPr>
            <w:r w:rsidRPr="00DC50D1">
              <w:rPr>
                <w:b/>
                <w:szCs w:val="24"/>
              </w:rPr>
              <w:t>Description de la modification</w:t>
            </w:r>
          </w:p>
        </w:tc>
        <w:tc>
          <w:tcPr>
            <w:tcW w:w="1968" w:type="dxa"/>
            <w:vAlign w:val="center"/>
          </w:tcPr>
          <w:p w:rsidR="005270DB" w:rsidRPr="00DC50D1" w:rsidRDefault="005270DB" w:rsidP="00AC6BD1">
            <w:pPr>
              <w:tabs>
                <w:tab w:val="left" w:pos="1518"/>
              </w:tabs>
              <w:jc w:val="center"/>
              <w:rPr>
                <w:b/>
                <w:szCs w:val="24"/>
              </w:rPr>
            </w:pPr>
            <w:r w:rsidRPr="00DC50D1">
              <w:rPr>
                <w:b/>
                <w:szCs w:val="24"/>
              </w:rPr>
              <w:t>Observation</w:t>
            </w:r>
          </w:p>
        </w:tc>
      </w:tr>
      <w:tr w:rsidR="005270DB" w:rsidRPr="00DC50D1" w:rsidTr="00CD1885">
        <w:tc>
          <w:tcPr>
            <w:tcW w:w="534" w:type="dxa"/>
          </w:tcPr>
          <w:p w:rsidR="005270DB" w:rsidRPr="003E0FC4" w:rsidRDefault="005270DB" w:rsidP="00AC6BD1">
            <w:pPr>
              <w:tabs>
                <w:tab w:val="left" w:pos="1518"/>
              </w:tabs>
              <w:jc w:val="center"/>
              <w:rPr>
                <w:szCs w:val="24"/>
              </w:rPr>
            </w:pPr>
          </w:p>
        </w:tc>
        <w:tc>
          <w:tcPr>
            <w:tcW w:w="556" w:type="dxa"/>
          </w:tcPr>
          <w:p w:rsidR="005270DB" w:rsidRPr="003E0FC4" w:rsidRDefault="005270DB" w:rsidP="00AC6BD1">
            <w:pPr>
              <w:tabs>
                <w:tab w:val="left" w:pos="1518"/>
              </w:tabs>
              <w:jc w:val="center"/>
              <w:rPr>
                <w:szCs w:val="24"/>
              </w:rPr>
            </w:pPr>
          </w:p>
        </w:tc>
        <w:tc>
          <w:tcPr>
            <w:tcW w:w="1204" w:type="dxa"/>
          </w:tcPr>
          <w:p w:rsidR="005270DB" w:rsidRPr="003E0FC4" w:rsidRDefault="005270DB" w:rsidP="00AC6BD1">
            <w:pPr>
              <w:tabs>
                <w:tab w:val="left" w:pos="1518"/>
              </w:tabs>
              <w:jc w:val="center"/>
              <w:rPr>
                <w:szCs w:val="24"/>
              </w:rPr>
            </w:pPr>
          </w:p>
        </w:tc>
        <w:tc>
          <w:tcPr>
            <w:tcW w:w="832" w:type="dxa"/>
          </w:tcPr>
          <w:p w:rsidR="005270DB" w:rsidRPr="003E0FC4" w:rsidRDefault="005270DB" w:rsidP="00AC6BD1">
            <w:pPr>
              <w:tabs>
                <w:tab w:val="left" w:pos="1518"/>
              </w:tabs>
              <w:jc w:val="center"/>
              <w:rPr>
                <w:szCs w:val="24"/>
              </w:rPr>
            </w:pPr>
          </w:p>
        </w:tc>
        <w:tc>
          <w:tcPr>
            <w:tcW w:w="1430" w:type="dxa"/>
          </w:tcPr>
          <w:p w:rsidR="005270DB" w:rsidRPr="003E0FC4" w:rsidRDefault="005270DB" w:rsidP="00AC6BD1">
            <w:pPr>
              <w:tabs>
                <w:tab w:val="left" w:pos="1518"/>
              </w:tabs>
              <w:jc w:val="center"/>
              <w:rPr>
                <w:szCs w:val="24"/>
              </w:rPr>
            </w:pPr>
          </w:p>
        </w:tc>
        <w:tc>
          <w:tcPr>
            <w:tcW w:w="1926" w:type="dxa"/>
          </w:tcPr>
          <w:p w:rsidR="005270DB" w:rsidRPr="003E0FC4" w:rsidRDefault="005270DB" w:rsidP="00AC6BD1">
            <w:pPr>
              <w:tabs>
                <w:tab w:val="left" w:pos="1518"/>
              </w:tabs>
              <w:jc w:val="center"/>
              <w:rPr>
                <w:szCs w:val="24"/>
              </w:rPr>
            </w:pPr>
          </w:p>
        </w:tc>
        <w:tc>
          <w:tcPr>
            <w:tcW w:w="1927" w:type="dxa"/>
          </w:tcPr>
          <w:p w:rsidR="005270DB" w:rsidRPr="003E0FC4" w:rsidRDefault="005270DB" w:rsidP="00AC6BD1">
            <w:pPr>
              <w:tabs>
                <w:tab w:val="left" w:pos="1518"/>
              </w:tabs>
              <w:jc w:val="center"/>
              <w:rPr>
                <w:szCs w:val="24"/>
              </w:rPr>
            </w:pPr>
          </w:p>
        </w:tc>
        <w:tc>
          <w:tcPr>
            <w:tcW w:w="1968" w:type="dxa"/>
          </w:tcPr>
          <w:p w:rsidR="005270DB" w:rsidRPr="00DC50D1" w:rsidRDefault="005270DB" w:rsidP="00AC6BD1">
            <w:pPr>
              <w:tabs>
                <w:tab w:val="left" w:pos="1518"/>
              </w:tabs>
              <w:jc w:val="center"/>
              <w:rPr>
                <w:b/>
                <w:szCs w:val="24"/>
              </w:rPr>
            </w:pPr>
          </w:p>
        </w:tc>
      </w:tr>
      <w:tr w:rsidR="007D50BF" w:rsidRPr="00DC50D1" w:rsidTr="00CD1885">
        <w:tc>
          <w:tcPr>
            <w:tcW w:w="534" w:type="dxa"/>
          </w:tcPr>
          <w:p w:rsidR="007D50BF" w:rsidRDefault="007D50BF" w:rsidP="00AC6BD1">
            <w:pPr>
              <w:tabs>
                <w:tab w:val="left" w:pos="1518"/>
              </w:tabs>
              <w:jc w:val="center"/>
              <w:rPr>
                <w:szCs w:val="24"/>
              </w:rPr>
            </w:pPr>
          </w:p>
        </w:tc>
        <w:tc>
          <w:tcPr>
            <w:tcW w:w="556" w:type="dxa"/>
          </w:tcPr>
          <w:p w:rsidR="007D50BF" w:rsidRPr="003E0FC4" w:rsidRDefault="007D50BF" w:rsidP="00AC6BD1">
            <w:pPr>
              <w:tabs>
                <w:tab w:val="left" w:pos="1518"/>
              </w:tabs>
              <w:jc w:val="center"/>
              <w:rPr>
                <w:szCs w:val="24"/>
              </w:rPr>
            </w:pPr>
          </w:p>
        </w:tc>
        <w:tc>
          <w:tcPr>
            <w:tcW w:w="1204" w:type="dxa"/>
          </w:tcPr>
          <w:p w:rsidR="007D50BF" w:rsidRPr="003E0FC4" w:rsidRDefault="007D50BF" w:rsidP="00AC6BD1">
            <w:pPr>
              <w:tabs>
                <w:tab w:val="left" w:pos="1518"/>
              </w:tabs>
              <w:jc w:val="center"/>
              <w:rPr>
                <w:szCs w:val="24"/>
              </w:rPr>
            </w:pPr>
          </w:p>
        </w:tc>
        <w:tc>
          <w:tcPr>
            <w:tcW w:w="832" w:type="dxa"/>
          </w:tcPr>
          <w:p w:rsidR="007D50BF" w:rsidRPr="003E0FC4" w:rsidRDefault="007D50BF" w:rsidP="00AC6BD1">
            <w:pPr>
              <w:tabs>
                <w:tab w:val="left" w:pos="1518"/>
              </w:tabs>
              <w:jc w:val="center"/>
              <w:rPr>
                <w:szCs w:val="24"/>
              </w:rPr>
            </w:pPr>
          </w:p>
        </w:tc>
        <w:tc>
          <w:tcPr>
            <w:tcW w:w="1430" w:type="dxa"/>
          </w:tcPr>
          <w:p w:rsidR="007D50BF" w:rsidRPr="003E0FC4" w:rsidRDefault="007D50BF" w:rsidP="00AC6BD1">
            <w:pPr>
              <w:tabs>
                <w:tab w:val="left" w:pos="1518"/>
              </w:tabs>
              <w:jc w:val="center"/>
              <w:rPr>
                <w:szCs w:val="24"/>
              </w:rPr>
            </w:pPr>
          </w:p>
        </w:tc>
        <w:tc>
          <w:tcPr>
            <w:tcW w:w="1926" w:type="dxa"/>
          </w:tcPr>
          <w:p w:rsidR="007D50BF" w:rsidRPr="003E0FC4" w:rsidRDefault="007D50BF" w:rsidP="00AC6BD1">
            <w:pPr>
              <w:tabs>
                <w:tab w:val="left" w:pos="1518"/>
              </w:tabs>
              <w:jc w:val="center"/>
              <w:rPr>
                <w:szCs w:val="24"/>
              </w:rPr>
            </w:pPr>
          </w:p>
        </w:tc>
        <w:tc>
          <w:tcPr>
            <w:tcW w:w="1927" w:type="dxa"/>
          </w:tcPr>
          <w:p w:rsidR="007D50BF" w:rsidRPr="003E0FC4" w:rsidRDefault="007D50BF" w:rsidP="00AC6BD1">
            <w:pPr>
              <w:tabs>
                <w:tab w:val="left" w:pos="1518"/>
              </w:tabs>
              <w:jc w:val="center"/>
              <w:rPr>
                <w:szCs w:val="24"/>
              </w:rPr>
            </w:pPr>
          </w:p>
        </w:tc>
        <w:tc>
          <w:tcPr>
            <w:tcW w:w="1968" w:type="dxa"/>
          </w:tcPr>
          <w:p w:rsidR="007D50BF" w:rsidRPr="00DC50D1" w:rsidRDefault="007D50BF" w:rsidP="00AC6BD1">
            <w:pPr>
              <w:tabs>
                <w:tab w:val="left" w:pos="1518"/>
              </w:tabs>
              <w:jc w:val="center"/>
              <w:rPr>
                <w:b/>
                <w:szCs w:val="24"/>
              </w:rPr>
            </w:pPr>
          </w:p>
        </w:tc>
      </w:tr>
    </w:tbl>
    <w:p w:rsidR="005270DB" w:rsidRPr="00DC50D1" w:rsidRDefault="005270DB" w:rsidP="005270DB">
      <w:pPr>
        <w:tabs>
          <w:tab w:val="left" w:pos="1518"/>
        </w:tabs>
        <w:jc w:val="center"/>
        <w:rPr>
          <w:b/>
          <w:szCs w:val="24"/>
        </w:rPr>
      </w:pPr>
    </w:p>
    <w:p w:rsidR="005270DB" w:rsidRPr="00DC50D1" w:rsidRDefault="005270DB" w:rsidP="005270DB">
      <w:pPr>
        <w:tabs>
          <w:tab w:val="left" w:pos="1518"/>
        </w:tabs>
        <w:jc w:val="center"/>
        <w:rPr>
          <w:b/>
          <w:szCs w:val="24"/>
        </w:rPr>
      </w:pPr>
    </w:p>
    <w:p w:rsidR="005270DB" w:rsidRPr="00DC50D1" w:rsidRDefault="005270DB" w:rsidP="005270DB">
      <w:pPr>
        <w:tabs>
          <w:tab w:val="left" w:pos="1518"/>
        </w:tabs>
        <w:jc w:val="center"/>
        <w:rPr>
          <w:b/>
          <w:szCs w:val="24"/>
        </w:rPr>
      </w:pPr>
    </w:p>
    <w:tbl>
      <w:tblPr>
        <w:tblpPr w:leftFromText="141" w:rightFromText="141" w:vertAnchor="text" w:horzAnchor="margin" w:tblpX="-176" w:tblpY="95"/>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1980"/>
        <w:gridCol w:w="3860"/>
      </w:tblGrid>
      <w:tr w:rsidR="005270DB" w:rsidRPr="009B7147" w:rsidTr="00CD1885">
        <w:trPr>
          <w:trHeight w:val="704"/>
        </w:trPr>
        <w:tc>
          <w:tcPr>
            <w:tcW w:w="10343" w:type="dxa"/>
            <w:gridSpan w:val="3"/>
            <w:vAlign w:val="center"/>
          </w:tcPr>
          <w:p w:rsidR="005270DB" w:rsidRPr="009B7147" w:rsidRDefault="005270DB" w:rsidP="00AC6BD1">
            <w:pPr>
              <w:jc w:val="center"/>
              <w:rPr>
                <w:b/>
                <w:szCs w:val="24"/>
              </w:rPr>
            </w:pPr>
            <w:r w:rsidRPr="009B7147">
              <w:rPr>
                <w:b/>
                <w:szCs w:val="24"/>
              </w:rPr>
              <w:t>DOCUMENTS ABROGES PAR LA PRESENTE EDITION</w:t>
            </w:r>
          </w:p>
        </w:tc>
      </w:tr>
      <w:tr w:rsidR="005270DB" w:rsidRPr="009B7147" w:rsidTr="00CD1885">
        <w:trPr>
          <w:trHeight w:val="283"/>
        </w:trPr>
        <w:tc>
          <w:tcPr>
            <w:tcW w:w="4503" w:type="dxa"/>
            <w:vAlign w:val="center"/>
          </w:tcPr>
          <w:p w:rsidR="005270DB" w:rsidRPr="009B7147" w:rsidRDefault="005270DB" w:rsidP="00AC6BD1">
            <w:pPr>
              <w:jc w:val="center"/>
              <w:rPr>
                <w:b/>
                <w:szCs w:val="24"/>
              </w:rPr>
            </w:pPr>
            <w:r w:rsidRPr="009B7147">
              <w:rPr>
                <w:b/>
                <w:szCs w:val="24"/>
              </w:rPr>
              <w:t>Référence</w:t>
            </w:r>
          </w:p>
        </w:tc>
        <w:tc>
          <w:tcPr>
            <w:tcW w:w="1980" w:type="dxa"/>
            <w:vAlign w:val="center"/>
          </w:tcPr>
          <w:p w:rsidR="005270DB" w:rsidRPr="009B7147" w:rsidRDefault="005270DB" w:rsidP="00AC6BD1">
            <w:pPr>
              <w:jc w:val="center"/>
              <w:rPr>
                <w:b/>
                <w:szCs w:val="24"/>
              </w:rPr>
            </w:pPr>
            <w:r w:rsidRPr="009B7147">
              <w:rPr>
                <w:b/>
                <w:szCs w:val="24"/>
              </w:rPr>
              <w:t>Date</w:t>
            </w:r>
          </w:p>
        </w:tc>
        <w:tc>
          <w:tcPr>
            <w:tcW w:w="3860" w:type="dxa"/>
            <w:vAlign w:val="center"/>
          </w:tcPr>
          <w:p w:rsidR="005270DB" w:rsidRPr="009B7147" w:rsidRDefault="005270DB" w:rsidP="00AC6BD1">
            <w:pPr>
              <w:jc w:val="center"/>
              <w:rPr>
                <w:b/>
                <w:szCs w:val="24"/>
              </w:rPr>
            </w:pPr>
            <w:r w:rsidRPr="009B7147">
              <w:rPr>
                <w:b/>
                <w:szCs w:val="24"/>
              </w:rPr>
              <w:t>Objet</w:t>
            </w:r>
          </w:p>
        </w:tc>
      </w:tr>
      <w:tr w:rsidR="005270DB" w:rsidRPr="009B7147" w:rsidTr="00CD1885">
        <w:trPr>
          <w:trHeight w:val="558"/>
        </w:trPr>
        <w:tc>
          <w:tcPr>
            <w:tcW w:w="4503" w:type="dxa"/>
            <w:vAlign w:val="center"/>
          </w:tcPr>
          <w:p w:rsidR="005270DB" w:rsidRPr="009B7147" w:rsidRDefault="005270DB" w:rsidP="00AC6BD1">
            <w:pPr>
              <w:jc w:val="center"/>
              <w:rPr>
                <w:szCs w:val="24"/>
                <w:lang w:val="en-GB"/>
              </w:rPr>
            </w:pPr>
          </w:p>
        </w:tc>
        <w:tc>
          <w:tcPr>
            <w:tcW w:w="1980" w:type="dxa"/>
            <w:vAlign w:val="center"/>
          </w:tcPr>
          <w:p w:rsidR="005270DB" w:rsidRPr="009B7147" w:rsidRDefault="005270DB" w:rsidP="00AC6BD1">
            <w:pPr>
              <w:jc w:val="center"/>
              <w:rPr>
                <w:szCs w:val="24"/>
                <w:lang w:val="en-GB"/>
              </w:rPr>
            </w:pPr>
          </w:p>
        </w:tc>
        <w:tc>
          <w:tcPr>
            <w:tcW w:w="3860" w:type="dxa"/>
            <w:vAlign w:val="center"/>
          </w:tcPr>
          <w:p w:rsidR="005270DB" w:rsidRPr="009B7147" w:rsidRDefault="005270DB" w:rsidP="00565F6F">
            <w:pPr>
              <w:rPr>
                <w:szCs w:val="24"/>
              </w:rPr>
            </w:pPr>
          </w:p>
        </w:tc>
      </w:tr>
    </w:tbl>
    <w:p w:rsidR="005270DB" w:rsidRDefault="005270DB" w:rsidP="005270DB">
      <w:pPr>
        <w:tabs>
          <w:tab w:val="left" w:pos="1518"/>
        </w:tabs>
        <w:rPr>
          <w:b/>
          <w:szCs w:val="24"/>
        </w:rPr>
      </w:pPr>
    </w:p>
    <w:p w:rsidR="005270DB" w:rsidRDefault="005270DB" w:rsidP="005270DB">
      <w:pPr>
        <w:tabs>
          <w:tab w:val="left" w:pos="1518"/>
        </w:tabs>
        <w:rPr>
          <w:b/>
          <w:szCs w:val="24"/>
        </w:rPr>
      </w:pPr>
    </w:p>
    <w:p w:rsidR="005270DB" w:rsidRPr="00DC50D1" w:rsidRDefault="005270DB" w:rsidP="005270DB">
      <w:pPr>
        <w:tabs>
          <w:tab w:val="left" w:pos="1518"/>
        </w:tabs>
        <w:rPr>
          <w:b/>
          <w:szCs w:val="24"/>
        </w:rPr>
      </w:pPr>
    </w:p>
    <w:p w:rsidR="005270DB" w:rsidRPr="00203CBD" w:rsidRDefault="005270DB" w:rsidP="005270DB">
      <w:pPr>
        <w:tabs>
          <w:tab w:val="left" w:pos="1518"/>
        </w:tabs>
        <w:rPr>
          <w:b/>
          <w:sz w:val="20"/>
          <w:szCs w:val="20"/>
        </w:rPr>
      </w:pPr>
      <w:r w:rsidRPr="00203CBD">
        <w:rPr>
          <w:b/>
          <w:sz w:val="20"/>
          <w:szCs w:val="20"/>
        </w:rPr>
        <w:t>Il appartient aux destinataires de détruire ou d’identifier les versions périmées du présent document.</w:t>
      </w:r>
    </w:p>
    <w:p w:rsidR="005270DB" w:rsidRPr="007F1232" w:rsidRDefault="005270DB" w:rsidP="005270DB">
      <w:pPr>
        <w:rPr>
          <w:b/>
          <w:sz w:val="20"/>
          <w:szCs w:val="24"/>
        </w:rPr>
      </w:pPr>
    </w:p>
    <w:p w:rsidR="001056FA" w:rsidRPr="00693843" w:rsidRDefault="00664B8F" w:rsidP="008E0F0C">
      <w:pPr>
        <w:spacing w:after="120"/>
        <w:jc w:val="center"/>
        <w:rPr>
          <w:b/>
          <w:szCs w:val="24"/>
        </w:rPr>
      </w:pPr>
      <w:r w:rsidRPr="00693843">
        <w:rPr>
          <w:b/>
          <w:szCs w:val="24"/>
        </w:rPr>
        <w:br w:type="page"/>
      </w:r>
      <w:r w:rsidR="001056FA" w:rsidRPr="00693843">
        <w:rPr>
          <w:b/>
          <w:szCs w:val="24"/>
        </w:rPr>
        <w:lastRenderedPageBreak/>
        <w:t>SOMMAIRE</w:t>
      </w:r>
    </w:p>
    <w:p w:rsidR="0052775F" w:rsidRDefault="00FA2655">
      <w:pPr>
        <w:pStyle w:val="TM1"/>
        <w:rPr>
          <w:rFonts w:asciiTheme="minorHAnsi" w:eastAsiaTheme="minorEastAsia" w:hAnsiTheme="minorHAnsi" w:cstheme="minorBidi"/>
          <w:b w:val="0"/>
          <w:bCs w:val="0"/>
          <w:caps w:val="0"/>
          <w:sz w:val="22"/>
          <w:szCs w:val="22"/>
        </w:rPr>
      </w:pPr>
      <w:r w:rsidRPr="00693843">
        <w:fldChar w:fldCharType="begin"/>
      </w:r>
      <w:r w:rsidRPr="00693843">
        <w:instrText xml:space="preserve"> TOC \o "1-3" \h \z \u </w:instrText>
      </w:r>
      <w:r w:rsidRPr="00693843">
        <w:fldChar w:fldCharType="separate"/>
      </w:r>
    </w:p>
    <w:p w:rsidR="0052775F" w:rsidRDefault="004D5991">
      <w:pPr>
        <w:pStyle w:val="TM1"/>
        <w:rPr>
          <w:rFonts w:asciiTheme="minorHAnsi" w:eastAsiaTheme="minorEastAsia" w:hAnsiTheme="minorHAnsi" w:cstheme="minorBidi"/>
          <w:b w:val="0"/>
          <w:bCs w:val="0"/>
          <w:caps w:val="0"/>
          <w:sz w:val="22"/>
          <w:szCs w:val="22"/>
        </w:rPr>
      </w:pPr>
      <w:hyperlink w:anchor="_Toc198220456" w:history="1">
        <w:r w:rsidR="0052775F" w:rsidRPr="00E842AA">
          <w:rPr>
            <w:rStyle w:val="Lienhypertexte"/>
          </w:rPr>
          <w:t>1</w:t>
        </w:r>
        <w:r w:rsidR="0052775F">
          <w:rPr>
            <w:rFonts w:asciiTheme="minorHAnsi" w:eastAsiaTheme="minorEastAsia" w:hAnsiTheme="minorHAnsi" w:cstheme="minorBidi"/>
            <w:b w:val="0"/>
            <w:bCs w:val="0"/>
            <w:caps w:val="0"/>
            <w:sz w:val="22"/>
            <w:szCs w:val="22"/>
          </w:rPr>
          <w:tab/>
        </w:r>
        <w:r w:rsidR="0052775F" w:rsidRPr="00E842AA">
          <w:rPr>
            <w:rStyle w:val="Lienhypertexte"/>
          </w:rPr>
          <w:t>OBJET DU DOCUMENT</w:t>
        </w:r>
        <w:r w:rsidR="0052775F">
          <w:rPr>
            <w:webHidden/>
          </w:rPr>
          <w:tab/>
        </w:r>
        <w:r w:rsidR="0052775F">
          <w:rPr>
            <w:webHidden/>
          </w:rPr>
          <w:fldChar w:fldCharType="begin"/>
        </w:r>
        <w:r w:rsidR="0052775F">
          <w:rPr>
            <w:webHidden/>
          </w:rPr>
          <w:instrText xml:space="preserve"> PAGEREF _Toc198220456 \h </w:instrText>
        </w:r>
        <w:r w:rsidR="0052775F">
          <w:rPr>
            <w:webHidden/>
          </w:rPr>
        </w:r>
        <w:r w:rsidR="0052775F">
          <w:rPr>
            <w:webHidden/>
          </w:rPr>
          <w:fldChar w:fldCharType="separate"/>
        </w:r>
        <w:r w:rsidR="0052775F">
          <w:rPr>
            <w:webHidden/>
          </w:rPr>
          <w:t>4</w:t>
        </w:r>
        <w:r w:rsidR="0052775F">
          <w:rPr>
            <w:webHidden/>
          </w:rPr>
          <w:fldChar w:fldCharType="end"/>
        </w:r>
      </w:hyperlink>
    </w:p>
    <w:p w:rsidR="0052775F" w:rsidRDefault="004D5991">
      <w:pPr>
        <w:pStyle w:val="TM2"/>
        <w:rPr>
          <w:rFonts w:asciiTheme="minorHAnsi" w:eastAsiaTheme="minorEastAsia" w:hAnsiTheme="minorHAnsi" w:cstheme="minorBidi"/>
          <w:b w:val="0"/>
          <w:bCs w:val="0"/>
          <w:sz w:val="22"/>
          <w:szCs w:val="22"/>
        </w:rPr>
      </w:pPr>
      <w:hyperlink w:anchor="_Toc198220457" w:history="1">
        <w:r w:rsidR="0052775F" w:rsidRPr="00E842AA">
          <w:rPr>
            <w:rStyle w:val="Lienhypertexte"/>
          </w:rPr>
          <w:t>1.1</w:t>
        </w:r>
        <w:r w:rsidR="0052775F">
          <w:rPr>
            <w:rFonts w:asciiTheme="minorHAnsi" w:eastAsiaTheme="minorEastAsia" w:hAnsiTheme="minorHAnsi" w:cstheme="minorBidi"/>
            <w:b w:val="0"/>
            <w:bCs w:val="0"/>
            <w:sz w:val="22"/>
            <w:szCs w:val="22"/>
          </w:rPr>
          <w:tab/>
        </w:r>
        <w:r w:rsidR="0052775F" w:rsidRPr="00E842AA">
          <w:rPr>
            <w:rStyle w:val="Lienhypertexte"/>
          </w:rPr>
          <w:t>Généralités</w:t>
        </w:r>
        <w:r w:rsidR="0052775F">
          <w:rPr>
            <w:webHidden/>
          </w:rPr>
          <w:tab/>
        </w:r>
        <w:r w:rsidR="0052775F">
          <w:rPr>
            <w:webHidden/>
          </w:rPr>
          <w:fldChar w:fldCharType="begin"/>
        </w:r>
        <w:r w:rsidR="0052775F">
          <w:rPr>
            <w:webHidden/>
          </w:rPr>
          <w:instrText xml:space="preserve"> PAGEREF _Toc198220457 \h </w:instrText>
        </w:r>
        <w:r w:rsidR="0052775F">
          <w:rPr>
            <w:webHidden/>
          </w:rPr>
        </w:r>
        <w:r w:rsidR="0052775F">
          <w:rPr>
            <w:webHidden/>
          </w:rPr>
          <w:fldChar w:fldCharType="separate"/>
        </w:r>
        <w:r w:rsidR="0052775F">
          <w:rPr>
            <w:webHidden/>
          </w:rPr>
          <w:t>4</w:t>
        </w:r>
        <w:r w:rsidR="0052775F">
          <w:rPr>
            <w:webHidden/>
          </w:rPr>
          <w:fldChar w:fldCharType="end"/>
        </w:r>
      </w:hyperlink>
    </w:p>
    <w:p w:rsidR="0052775F" w:rsidRDefault="004D5991">
      <w:pPr>
        <w:pStyle w:val="TM1"/>
        <w:rPr>
          <w:rFonts w:asciiTheme="minorHAnsi" w:eastAsiaTheme="minorEastAsia" w:hAnsiTheme="minorHAnsi" w:cstheme="minorBidi"/>
          <w:b w:val="0"/>
          <w:bCs w:val="0"/>
          <w:caps w:val="0"/>
          <w:sz w:val="22"/>
          <w:szCs w:val="22"/>
        </w:rPr>
      </w:pPr>
      <w:hyperlink w:anchor="_Toc198220458" w:history="1">
        <w:r w:rsidR="0052775F" w:rsidRPr="00E842AA">
          <w:rPr>
            <w:rStyle w:val="Lienhypertexte"/>
          </w:rPr>
          <w:t>2</w:t>
        </w:r>
        <w:r w:rsidR="0052775F">
          <w:rPr>
            <w:rFonts w:asciiTheme="minorHAnsi" w:eastAsiaTheme="minorEastAsia" w:hAnsiTheme="minorHAnsi" w:cstheme="minorBidi"/>
            <w:b w:val="0"/>
            <w:bCs w:val="0"/>
            <w:caps w:val="0"/>
            <w:sz w:val="22"/>
            <w:szCs w:val="22"/>
          </w:rPr>
          <w:tab/>
        </w:r>
        <w:r w:rsidR="0052775F" w:rsidRPr="00E842AA">
          <w:rPr>
            <w:rStyle w:val="Lienhypertexte"/>
          </w:rPr>
          <w:t>DOMAINE D’APPLICATION</w:t>
        </w:r>
        <w:r w:rsidR="0052775F">
          <w:rPr>
            <w:webHidden/>
          </w:rPr>
          <w:tab/>
        </w:r>
        <w:r w:rsidR="0052775F">
          <w:rPr>
            <w:webHidden/>
          </w:rPr>
          <w:fldChar w:fldCharType="begin"/>
        </w:r>
        <w:r w:rsidR="0052775F">
          <w:rPr>
            <w:webHidden/>
          </w:rPr>
          <w:instrText xml:space="preserve"> PAGEREF _Toc198220458 \h </w:instrText>
        </w:r>
        <w:r w:rsidR="0052775F">
          <w:rPr>
            <w:webHidden/>
          </w:rPr>
        </w:r>
        <w:r w:rsidR="0052775F">
          <w:rPr>
            <w:webHidden/>
          </w:rPr>
          <w:fldChar w:fldCharType="separate"/>
        </w:r>
        <w:r w:rsidR="0052775F">
          <w:rPr>
            <w:webHidden/>
          </w:rPr>
          <w:t>4</w:t>
        </w:r>
        <w:r w:rsidR="0052775F">
          <w:rPr>
            <w:webHidden/>
          </w:rPr>
          <w:fldChar w:fldCharType="end"/>
        </w:r>
      </w:hyperlink>
    </w:p>
    <w:p w:rsidR="0052775F" w:rsidRDefault="004D5991">
      <w:pPr>
        <w:pStyle w:val="TM1"/>
        <w:rPr>
          <w:rFonts w:asciiTheme="minorHAnsi" w:eastAsiaTheme="minorEastAsia" w:hAnsiTheme="minorHAnsi" w:cstheme="minorBidi"/>
          <w:b w:val="0"/>
          <w:bCs w:val="0"/>
          <w:caps w:val="0"/>
          <w:sz w:val="22"/>
          <w:szCs w:val="22"/>
        </w:rPr>
      </w:pPr>
      <w:hyperlink w:anchor="_Toc198220459" w:history="1">
        <w:r w:rsidR="0052775F" w:rsidRPr="00E842AA">
          <w:rPr>
            <w:rStyle w:val="Lienhypertexte"/>
          </w:rPr>
          <w:t>3</w:t>
        </w:r>
        <w:r w:rsidR="0052775F">
          <w:rPr>
            <w:rFonts w:asciiTheme="minorHAnsi" w:eastAsiaTheme="minorEastAsia" w:hAnsiTheme="minorHAnsi" w:cstheme="minorBidi"/>
            <w:b w:val="0"/>
            <w:bCs w:val="0"/>
            <w:caps w:val="0"/>
            <w:sz w:val="22"/>
            <w:szCs w:val="22"/>
          </w:rPr>
          <w:tab/>
        </w:r>
        <w:r w:rsidR="0052775F" w:rsidRPr="00E842AA">
          <w:rPr>
            <w:rStyle w:val="Lienhypertexte"/>
          </w:rPr>
          <w:t>DOCUMENTS APPLICABLES ET DE RÉFÉRENCE</w:t>
        </w:r>
        <w:r w:rsidR="0052775F">
          <w:rPr>
            <w:webHidden/>
          </w:rPr>
          <w:tab/>
        </w:r>
        <w:r w:rsidR="0052775F">
          <w:rPr>
            <w:webHidden/>
          </w:rPr>
          <w:fldChar w:fldCharType="begin"/>
        </w:r>
        <w:r w:rsidR="0052775F">
          <w:rPr>
            <w:webHidden/>
          </w:rPr>
          <w:instrText xml:space="preserve"> PAGEREF _Toc198220459 \h </w:instrText>
        </w:r>
        <w:r w:rsidR="0052775F">
          <w:rPr>
            <w:webHidden/>
          </w:rPr>
        </w:r>
        <w:r w:rsidR="0052775F">
          <w:rPr>
            <w:webHidden/>
          </w:rPr>
          <w:fldChar w:fldCharType="separate"/>
        </w:r>
        <w:r w:rsidR="0052775F">
          <w:rPr>
            <w:webHidden/>
          </w:rPr>
          <w:t>4</w:t>
        </w:r>
        <w:r w:rsidR="0052775F">
          <w:rPr>
            <w:webHidden/>
          </w:rPr>
          <w:fldChar w:fldCharType="end"/>
        </w:r>
      </w:hyperlink>
    </w:p>
    <w:p w:rsidR="0052775F" w:rsidRDefault="004D5991">
      <w:pPr>
        <w:pStyle w:val="TM1"/>
        <w:rPr>
          <w:rFonts w:asciiTheme="minorHAnsi" w:eastAsiaTheme="minorEastAsia" w:hAnsiTheme="minorHAnsi" w:cstheme="minorBidi"/>
          <w:b w:val="0"/>
          <w:bCs w:val="0"/>
          <w:caps w:val="0"/>
          <w:sz w:val="22"/>
          <w:szCs w:val="22"/>
        </w:rPr>
      </w:pPr>
      <w:hyperlink w:anchor="_Toc198220460" w:history="1">
        <w:r w:rsidR="0052775F" w:rsidRPr="00E842AA">
          <w:rPr>
            <w:rStyle w:val="Lienhypertexte"/>
          </w:rPr>
          <w:t>4</w:t>
        </w:r>
        <w:r w:rsidR="0052775F">
          <w:rPr>
            <w:rFonts w:asciiTheme="minorHAnsi" w:eastAsiaTheme="minorEastAsia" w:hAnsiTheme="minorHAnsi" w:cstheme="minorBidi"/>
            <w:b w:val="0"/>
            <w:bCs w:val="0"/>
            <w:caps w:val="0"/>
            <w:sz w:val="22"/>
            <w:szCs w:val="22"/>
          </w:rPr>
          <w:tab/>
        </w:r>
        <w:r w:rsidR="0052775F" w:rsidRPr="00E842AA">
          <w:rPr>
            <w:rStyle w:val="Lienhypertexte"/>
          </w:rPr>
          <w:t>ABRÉVIATIONS</w:t>
        </w:r>
        <w:r w:rsidR="0052775F">
          <w:rPr>
            <w:webHidden/>
          </w:rPr>
          <w:tab/>
        </w:r>
        <w:r w:rsidR="0052775F">
          <w:rPr>
            <w:webHidden/>
          </w:rPr>
          <w:fldChar w:fldCharType="begin"/>
        </w:r>
        <w:r w:rsidR="0052775F">
          <w:rPr>
            <w:webHidden/>
          </w:rPr>
          <w:instrText xml:space="preserve"> PAGEREF _Toc198220460 \h </w:instrText>
        </w:r>
        <w:r w:rsidR="0052775F">
          <w:rPr>
            <w:webHidden/>
          </w:rPr>
        </w:r>
        <w:r w:rsidR="0052775F">
          <w:rPr>
            <w:webHidden/>
          </w:rPr>
          <w:fldChar w:fldCharType="separate"/>
        </w:r>
        <w:r w:rsidR="0052775F">
          <w:rPr>
            <w:webHidden/>
          </w:rPr>
          <w:t>5</w:t>
        </w:r>
        <w:r w:rsidR="0052775F">
          <w:rPr>
            <w:webHidden/>
          </w:rPr>
          <w:fldChar w:fldCharType="end"/>
        </w:r>
      </w:hyperlink>
    </w:p>
    <w:p w:rsidR="0052775F" w:rsidRDefault="004D5991">
      <w:pPr>
        <w:pStyle w:val="TM1"/>
        <w:rPr>
          <w:rFonts w:asciiTheme="minorHAnsi" w:eastAsiaTheme="minorEastAsia" w:hAnsiTheme="minorHAnsi" w:cstheme="minorBidi"/>
          <w:b w:val="0"/>
          <w:bCs w:val="0"/>
          <w:caps w:val="0"/>
          <w:sz w:val="22"/>
          <w:szCs w:val="22"/>
        </w:rPr>
      </w:pPr>
      <w:hyperlink w:anchor="_Toc198220461" w:history="1">
        <w:r w:rsidR="0052775F" w:rsidRPr="00E842AA">
          <w:rPr>
            <w:rStyle w:val="Lienhypertexte"/>
          </w:rPr>
          <w:t>5</w:t>
        </w:r>
        <w:r w:rsidR="0052775F">
          <w:rPr>
            <w:rFonts w:asciiTheme="minorHAnsi" w:eastAsiaTheme="minorEastAsia" w:hAnsiTheme="minorHAnsi" w:cstheme="minorBidi"/>
            <w:b w:val="0"/>
            <w:bCs w:val="0"/>
            <w:caps w:val="0"/>
            <w:sz w:val="22"/>
            <w:szCs w:val="22"/>
          </w:rPr>
          <w:tab/>
        </w:r>
        <w:r w:rsidR="0052775F" w:rsidRPr="00E842AA">
          <w:rPr>
            <w:rStyle w:val="Lienhypertexte"/>
          </w:rPr>
          <w:t>DÉFINITIONS</w:t>
        </w:r>
        <w:r w:rsidR="0052775F">
          <w:rPr>
            <w:webHidden/>
          </w:rPr>
          <w:tab/>
        </w:r>
        <w:r w:rsidR="0052775F">
          <w:rPr>
            <w:webHidden/>
          </w:rPr>
          <w:fldChar w:fldCharType="begin"/>
        </w:r>
        <w:r w:rsidR="0052775F">
          <w:rPr>
            <w:webHidden/>
          </w:rPr>
          <w:instrText xml:space="preserve"> PAGEREF _Toc198220461 \h </w:instrText>
        </w:r>
        <w:r w:rsidR="0052775F">
          <w:rPr>
            <w:webHidden/>
          </w:rPr>
        </w:r>
        <w:r w:rsidR="0052775F">
          <w:rPr>
            <w:webHidden/>
          </w:rPr>
          <w:fldChar w:fldCharType="separate"/>
        </w:r>
        <w:r w:rsidR="0052775F">
          <w:rPr>
            <w:webHidden/>
          </w:rPr>
          <w:t>5</w:t>
        </w:r>
        <w:r w:rsidR="0052775F">
          <w:rPr>
            <w:webHidden/>
          </w:rPr>
          <w:fldChar w:fldCharType="end"/>
        </w:r>
      </w:hyperlink>
    </w:p>
    <w:p w:rsidR="00FA2655" w:rsidRPr="00693843" w:rsidRDefault="00FA2655" w:rsidP="00930F1D">
      <w:r w:rsidRPr="00693843">
        <w:fldChar w:fldCharType="end"/>
      </w:r>
    </w:p>
    <w:p w:rsidR="00355A20" w:rsidRPr="00693843" w:rsidRDefault="001056FA" w:rsidP="00BB02A2">
      <w:pPr>
        <w:pStyle w:val="Titre11"/>
      </w:pPr>
      <w:r w:rsidRPr="00693843">
        <w:br w:type="page"/>
      </w:r>
      <w:bookmarkStart w:id="1" w:name="_Toc198220456"/>
      <w:r w:rsidR="00762AFA">
        <w:lastRenderedPageBreak/>
        <w:t xml:space="preserve">OBJET DU </w:t>
      </w:r>
      <w:r w:rsidR="0052775F">
        <w:t>DOCUMENT</w:t>
      </w:r>
      <w:bookmarkEnd w:id="1"/>
    </w:p>
    <w:p w:rsidR="001056FA" w:rsidRPr="00693843" w:rsidRDefault="0052775F" w:rsidP="00BB02A2">
      <w:pPr>
        <w:pStyle w:val="Titre20"/>
      </w:pPr>
      <w:bookmarkStart w:id="2" w:name="_Toc198220457"/>
      <w:r>
        <w:t>Généralités</w:t>
      </w:r>
      <w:bookmarkEnd w:id="2"/>
    </w:p>
    <w:p w:rsidR="00EC00CE" w:rsidRDefault="006B7914" w:rsidP="00364604">
      <w:pPr>
        <w:spacing w:after="120"/>
        <w:rPr>
          <w:highlight w:val="yellow"/>
        </w:rPr>
      </w:pPr>
      <w:r w:rsidRPr="0052775F">
        <w:rPr>
          <w:szCs w:val="24"/>
          <w:highlight w:val="yellow"/>
        </w:rPr>
        <w:t>Le présent document</w:t>
      </w:r>
      <w:r w:rsidR="00EC00CE" w:rsidRPr="0052775F">
        <w:rPr>
          <w:szCs w:val="24"/>
          <w:highlight w:val="yellow"/>
        </w:rPr>
        <w:t xml:space="preserve"> décrit les dispositions à appliquer dans le cadre </w:t>
      </w:r>
      <w:r w:rsidR="00520631" w:rsidRPr="0052775F">
        <w:rPr>
          <w:szCs w:val="24"/>
          <w:highlight w:val="yellow"/>
        </w:rPr>
        <w:t xml:space="preserve">du projet </w:t>
      </w:r>
      <w:r w:rsidR="00A75F34" w:rsidRPr="0052775F">
        <w:rPr>
          <w:highlight w:val="yellow"/>
        </w:rPr>
        <w:t>donné.</w:t>
      </w:r>
    </w:p>
    <w:p w:rsidR="0052775F" w:rsidRPr="0052775F" w:rsidRDefault="0052775F" w:rsidP="00364604">
      <w:pPr>
        <w:spacing w:after="120"/>
        <w:rPr>
          <w:szCs w:val="24"/>
          <w:highlight w:val="yellow"/>
        </w:rPr>
      </w:pPr>
      <w:r>
        <w:rPr>
          <w:highlight w:val="yellow"/>
        </w:rPr>
        <w:t>XXXXXXXXXX</w:t>
      </w:r>
    </w:p>
    <w:p w:rsidR="00DD5F1B" w:rsidRDefault="0052775F" w:rsidP="0028297D">
      <w:pPr>
        <w:pStyle w:val="Titre11"/>
      </w:pPr>
      <w:bookmarkStart w:id="3" w:name="_Toc525807273"/>
      <w:bookmarkStart w:id="4" w:name="_Toc526408775"/>
      <w:bookmarkStart w:id="5" w:name="_Toc198220458"/>
      <w:bookmarkEnd w:id="3"/>
      <w:bookmarkEnd w:id="4"/>
      <w:r>
        <w:t>DOMAINE D’APPLICATION</w:t>
      </w:r>
      <w:bookmarkEnd w:id="5"/>
      <w:r>
        <w:t xml:space="preserve"> </w:t>
      </w:r>
    </w:p>
    <w:p w:rsidR="0052775F" w:rsidRDefault="0052775F" w:rsidP="00E358CA"/>
    <w:p w:rsidR="0052775F" w:rsidRPr="00770615" w:rsidRDefault="0052775F" w:rsidP="0052775F">
      <w:pPr>
        <w:spacing w:after="0"/>
        <w:jc w:val="left"/>
        <w:rPr>
          <w:szCs w:val="20"/>
        </w:rPr>
      </w:pPr>
      <w:r w:rsidRPr="00770615">
        <w:rPr>
          <w:szCs w:val="20"/>
        </w:rPr>
        <w:t>Ce document liste les documents Applicable et les documents de Ré</w:t>
      </w:r>
      <w:r>
        <w:rPr>
          <w:szCs w:val="20"/>
        </w:rPr>
        <w:t>férence émis par</w:t>
      </w:r>
      <w:r w:rsidRPr="00770615">
        <w:rPr>
          <w:szCs w:val="20"/>
        </w:rPr>
        <w:t xml:space="preserve"> la MOA à l'attention des entreprises titulaires de marché travaux </w:t>
      </w:r>
      <w:r>
        <w:rPr>
          <w:szCs w:val="20"/>
        </w:rPr>
        <w:t xml:space="preserve">et des </w:t>
      </w:r>
      <w:proofErr w:type="spellStart"/>
      <w:r>
        <w:rPr>
          <w:szCs w:val="20"/>
        </w:rPr>
        <w:t>AMOs</w:t>
      </w:r>
      <w:proofErr w:type="spellEnd"/>
      <w:r>
        <w:rPr>
          <w:szCs w:val="20"/>
        </w:rPr>
        <w:t>.</w:t>
      </w:r>
    </w:p>
    <w:p w:rsidR="001F189B" w:rsidRDefault="001F189B" w:rsidP="001F189B">
      <w:pPr>
        <w:tabs>
          <w:tab w:val="left" w:pos="7065"/>
        </w:tabs>
      </w:pPr>
    </w:p>
    <w:p w:rsidR="00EE6935" w:rsidRDefault="0052775F" w:rsidP="0052775F">
      <w:pPr>
        <w:pStyle w:val="Titre11"/>
      </w:pPr>
      <w:bookmarkStart w:id="6" w:name="_Toc525807278"/>
      <w:bookmarkStart w:id="7" w:name="_Toc526408780"/>
      <w:bookmarkStart w:id="8" w:name="_Toc198220459"/>
      <w:bookmarkEnd w:id="6"/>
      <w:bookmarkEnd w:id="7"/>
      <w:r>
        <w:t>DOCUMENTS APPLICABLES ET DE R</w:t>
      </w:r>
      <w:r w:rsidRPr="0052775F">
        <w:t>É</w:t>
      </w:r>
      <w:r>
        <w:t>F</w:t>
      </w:r>
      <w:r w:rsidRPr="0052775F">
        <w:t>É</w:t>
      </w:r>
      <w:r>
        <w:t>RENCE</w:t>
      </w:r>
      <w:bookmarkEnd w:id="8"/>
      <w:r>
        <w:t xml:space="preserve"> </w:t>
      </w:r>
    </w:p>
    <w:p w:rsidR="0052775F" w:rsidRDefault="0052775F" w:rsidP="0052775F"/>
    <w:p w:rsidR="0052775F" w:rsidRPr="00B8470C" w:rsidRDefault="0052775F" w:rsidP="0052775F">
      <w:pPr>
        <w:pStyle w:val="Texte"/>
        <w:rPr>
          <w:rFonts w:cs="Arial"/>
          <w:sz w:val="20"/>
          <w:szCs w:val="20"/>
        </w:rPr>
      </w:pPr>
      <w:r w:rsidRPr="00B8470C">
        <w:rPr>
          <w:rFonts w:cs="Arial"/>
          <w:sz w:val="20"/>
          <w:szCs w:val="20"/>
        </w:rPr>
        <w:t>Les documents ci-dessous sont à l’indice en vigueur.</w:t>
      </w:r>
    </w:p>
    <w:p w:rsidR="0052775F" w:rsidRPr="00B8470C" w:rsidRDefault="0052775F" w:rsidP="0052775F">
      <w:pPr>
        <w:rPr>
          <w:rFonts w:cs="Arial"/>
          <w:b/>
          <w:bCs/>
          <w:szCs w:val="20"/>
        </w:rPr>
      </w:pPr>
      <w:r w:rsidRPr="00B8470C">
        <w:rPr>
          <w:rFonts w:cs="Arial"/>
          <w:b/>
          <w:bCs/>
          <w:szCs w:val="20"/>
        </w:rPr>
        <w:t>DOCUMENTS APPLICABLES</w:t>
      </w:r>
    </w:p>
    <w:p w:rsidR="0052775F" w:rsidRPr="00B8470C" w:rsidRDefault="0052775F" w:rsidP="0052775F">
      <w:pPr>
        <w:pStyle w:val="Texte"/>
        <w:rPr>
          <w:rFonts w:cs="Arial"/>
          <w:sz w:val="20"/>
          <w:szCs w:val="20"/>
        </w:rPr>
      </w:pPr>
      <w:r w:rsidRPr="00B8470C">
        <w:rPr>
          <w:rFonts w:cs="Arial"/>
          <w:sz w:val="20"/>
          <w:szCs w:val="20"/>
        </w:rPr>
        <w:t xml:space="preserve">Est appelé « document </w:t>
      </w:r>
      <w:r>
        <w:rPr>
          <w:rFonts w:cs="Arial"/>
          <w:sz w:val="20"/>
          <w:szCs w:val="20"/>
        </w:rPr>
        <w:t>applicable</w:t>
      </w:r>
      <w:r w:rsidRPr="00B8470C">
        <w:rPr>
          <w:rFonts w:cs="Arial"/>
          <w:sz w:val="20"/>
          <w:szCs w:val="20"/>
        </w:rPr>
        <w:t> », un document devant être directement et impérativement appliqué au titre du présent document.</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4"/>
        <w:gridCol w:w="1154"/>
        <w:gridCol w:w="3460"/>
        <w:gridCol w:w="4501"/>
      </w:tblGrid>
      <w:tr w:rsidR="0052775F" w:rsidRPr="007A78E3" w:rsidTr="00DD13F5">
        <w:trPr>
          <w:trHeight w:val="361"/>
          <w:tblHeader/>
        </w:trPr>
        <w:tc>
          <w:tcPr>
            <w:tcW w:w="419" w:type="pct"/>
            <w:vAlign w:val="center"/>
          </w:tcPr>
          <w:p w:rsidR="0052775F" w:rsidRPr="007A78E3" w:rsidRDefault="0052775F" w:rsidP="00DD13F5">
            <w:pPr>
              <w:jc w:val="left"/>
              <w:rPr>
                <w:rFonts w:cs="Arial"/>
                <w:b/>
                <w:sz w:val="16"/>
                <w:szCs w:val="20"/>
              </w:rPr>
            </w:pPr>
            <w:proofErr w:type="spellStart"/>
            <w:r w:rsidRPr="007A78E3">
              <w:rPr>
                <w:rFonts w:cs="Arial"/>
                <w:b/>
                <w:sz w:val="16"/>
                <w:szCs w:val="20"/>
              </w:rPr>
              <w:t>Rep</w:t>
            </w:r>
            <w:proofErr w:type="spellEnd"/>
            <w:r w:rsidRPr="007A78E3">
              <w:rPr>
                <w:rFonts w:cs="Arial"/>
                <w:b/>
                <w:sz w:val="16"/>
                <w:szCs w:val="20"/>
              </w:rPr>
              <w:t>.</w:t>
            </w:r>
          </w:p>
        </w:tc>
        <w:tc>
          <w:tcPr>
            <w:tcW w:w="580" w:type="pct"/>
            <w:vAlign w:val="center"/>
          </w:tcPr>
          <w:p w:rsidR="0052775F" w:rsidRPr="007A78E3" w:rsidRDefault="0052775F" w:rsidP="00DD13F5">
            <w:pPr>
              <w:jc w:val="left"/>
              <w:rPr>
                <w:rFonts w:cs="Arial"/>
                <w:b/>
                <w:sz w:val="16"/>
                <w:szCs w:val="20"/>
              </w:rPr>
            </w:pPr>
            <w:r w:rsidRPr="007A78E3">
              <w:rPr>
                <w:rFonts w:cs="Arial"/>
                <w:b/>
                <w:sz w:val="16"/>
                <w:szCs w:val="20"/>
              </w:rPr>
              <w:t>Émetteur</w:t>
            </w:r>
          </w:p>
        </w:tc>
        <w:tc>
          <w:tcPr>
            <w:tcW w:w="1739" w:type="pct"/>
            <w:vAlign w:val="center"/>
          </w:tcPr>
          <w:p w:rsidR="0052775F" w:rsidRPr="007A78E3" w:rsidRDefault="0052775F" w:rsidP="00DD13F5">
            <w:pPr>
              <w:jc w:val="left"/>
              <w:rPr>
                <w:rFonts w:cs="Arial"/>
                <w:b/>
                <w:sz w:val="16"/>
                <w:szCs w:val="20"/>
              </w:rPr>
            </w:pPr>
            <w:r w:rsidRPr="007A78E3">
              <w:rPr>
                <w:rFonts w:cs="Arial"/>
                <w:b/>
                <w:sz w:val="16"/>
                <w:szCs w:val="20"/>
              </w:rPr>
              <w:t>Référence</w:t>
            </w:r>
          </w:p>
        </w:tc>
        <w:tc>
          <w:tcPr>
            <w:tcW w:w="2262" w:type="pct"/>
            <w:vAlign w:val="center"/>
          </w:tcPr>
          <w:p w:rsidR="0052775F" w:rsidRPr="007A78E3" w:rsidRDefault="0052775F" w:rsidP="00DD13F5">
            <w:pPr>
              <w:jc w:val="left"/>
              <w:rPr>
                <w:rFonts w:cs="Arial"/>
                <w:b/>
                <w:sz w:val="16"/>
                <w:szCs w:val="20"/>
              </w:rPr>
            </w:pPr>
            <w:r w:rsidRPr="007A78E3">
              <w:rPr>
                <w:rFonts w:cs="Arial"/>
                <w:b/>
                <w:sz w:val="16"/>
                <w:szCs w:val="20"/>
              </w:rPr>
              <w:t>Titre</w:t>
            </w:r>
          </w:p>
        </w:tc>
      </w:tr>
      <w:tr w:rsidR="0052775F" w:rsidRPr="007A78E3" w:rsidTr="00DD13F5">
        <w:trPr>
          <w:trHeight w:val="501"/>
        </w:trPr>
        <w:tc>
          <w:tcPr>
            <w:tcW w:w="419" w:type="pct"/>
            <w:vAlign w:val="center"/>
          </w:tcPr>
          <w:p w:rsidR="0052775F" w:rsidRPr="001F507C" w:rsidRDefault="0052775F" w:rsidP="0052775F">
            <w:pPr>
              <w:pStyle w:val="DA"/>
              <w:numPr>
                <w:ilvl w:val="0"/>
                <w:numId w:val="38"/>
              </w:numPr>
              <w:spacing w:line="276" w:lineRule="auto"/>
              <w:jc w:val="left"/>
              <w:rPr>
                <w:sz w:val="16"/>
              </w:rPr>
            </w:pPr>
          </w:p>
        </w:tc>
        <w:tc>
          <w:tcPr>
            <w:tcW w:w="580" w:type="pct"/>
            <w:vAlign w:val="center"/>
          </w:tcPr>
          <w:p w:rsidR="0052775F" w:rsidRPr="001F507C" w:rsidRDefault="001F507C" w:rsidP="00DD13F5">
            <w:pPr>
              <w:jc w:val="left"/>
              <w:rPr>
                <w:rFonts w:cs="Arial"/>
                <w:sz w:val="16"/>
                <w:szCs w:val="20"/>
              </w:rPr>
            </w:pPr>
            <w:r w:rsidRPr="001F507C">
              <w:rPr>
                <w:rFonts w:cs="Arial"/>
                <w:sz w:val="16"/>
                <w:szCs w:val="20"/>
              </w:rPr>
              <w:t>SID MED</w:t>
            </w:r>
          </w:p>
        </w:tc>
        <w:tc>
          <w:tcPr>
            <w:tcW w:w="1739" w:type="pct"/>
            <w:vAlign w:val="center"/>
          </w:tcPr>
          <w:p w:rsidR="0052775F" w:rsidRPr="001F507C" w:rsidRDefault="001F507C" w:rsidP="00DD13F5">
            <w:pPr>
              <w:jc w:val="left"/>
              <w:rPr>
                <w:rFonts w:cs="Arial"/>
                <w:sz w:val="16"/>
                <w:szCs w:val="20"/>
              </w:rPr>
            </w:pPr>
            <w:r w:rsidRPr="001F507C">
              <w:rPr>
                <w:rFonts w:cs="Arial"/>
                <w:sz w:val="16"/>
                <w:szCs w:val="20"/>
              </w:rPr>
              <w:t>NP_BNTGTC-PRO-SID-11220-00004</w:t>
            </w:r>
          </w:p>
        </w:tc>
        <w:tc>
          <w:tcPr>
            <w:tcW w:w="2262" w:type="pct"/>
            <w:vAlign w:val="center"/>
          </w:tcPr>
          <w:p w:rsidR="0052775F" w:rsidRPr="0052775F" w:rsidRDefault="001F507C" w:rsidP="00DD13F5">
            <w:pPr>
              <w:jc w:val="left"/>
              <w:rPr>
                <w:rFonts w:cs="Arial"/>
                <w:sz w:val="16"/>
                <w:szCs w:val="20"/>
                <w:highlight w:val="yellow"/>
              </w:rPr>
            </w:pPr>
            <w:r w:rsidRPr="001F507C">
              <w:rPr>
                <w:rFonts w:cs="Arial"/>
                <w:sz w:val="16"/>
                <w:szCs w:val="20"/>
              </w:rPr>
              <w:t>Procédure de gestion documentaire</w:t>
            </w:r>
          </w:p>
        </w:tc>
      </w:tr>
      <w:tr w:rsidR="0052775F" w:rsidRPr="007A78E3" w:rsidTr="00DD13F5">
        <w:trPr>
          <w:trHeight w:val="501"/>
        </w:trPr>
        <w:tc>
          <w:tcPr>
            <w:tcW w:w="419" w:type="pct"/>
            <w:vAlign w:val="center"/>
          </w:tcPr>
          <w:p w:rsidR="0052775F" w:rsidRPr="007A78E3" w:rsidRDefault="0052775F" w:rsidP="0052775F">
            <w:pPr>
              <w:pStyle w:val="DA"/>
              <w:numPr>
                <w:ilvl w:val="0"/>
                <w:numId w:val="38"/>
              </w:numPr>
              <w:spacing w:line="276" w:lineRule="auto"/>
              <w:jc w:val="left"/>
              <w:rPr>
                <w:sz w:val="16"/>
              </w:rPr>
            </w:pPr>
          </w:p>
        </w:tc>
        <w:tc>
          <w:tcPr>
            <w:tcW w:w="580" w:type="pct"/>
            <w:vAlign w:val="center"/>
          </w:tcPr>
          <w:p w:rsidR="0052775F" w:rsidRPr="007A78E3" w:rsidRDefault="001F507C" w:rsidP="00DD13F5">
            <w:pPr>
              <w:jc w:val="left"/>
              <w:rPr>
                <w:rFonts w:cs="Arial"/>
                <w:sz w:val="16"/>
                <w:szCs w:val="20"/>
              </w:rPr>
            </w:pPr>
            <w:r w:rsidRPr="001F507C">
              <w:rPr>
                <w:rFonts w:cs="Arial"/>
                <w:sz w:val="16"/>
                <w:szCs w:val="20"/>
              </w:rPr>
              <w:t>SID MED</w:t>
            </w:r>
          </w:p>
        </w:tc>
        <w:tc>
          <w:tcPr>
            <w:tcW w:w="1739" w:type="pct"/>
            <w:vAlign w:val="center"/>
          </w:tcPr>
          <w:p w:rsidR="0052775F" w:rsidRPr="007A78E3" w:rsidRDefault="001F507C" w:rsidP="00DD13F5">
            <w:pPr>
              <w:jc w:val="left"/>
              <w:rPr>
                <w:rFonts w:cs="Arial"/>
                <w:color w:val="000000"/>
                <w:sz w:val="16"/>
                <w:szCs w:val="20"/>
              </w:rPr>
            </w:pPr>
            <w:r w:rsidRPr="001F507C">
              <w:rPr>
                <w:rFonts w:cs="Arial"/>
                <w:sz w:val="16"/>
                <w:szCs w:val="20"/>
              </w:rPr>
              <w:t>NP_BNTGTC-</w:t>
            </w:r>
            <w:r>
              <w:rPr>
                <w:rFonts w:cs="Arial"/>
                <w:sz w:val="16"/>
                <w:szCs w:val="20"/>
              </w:rPr>
              <w:t>PRO-SID-11220-00008</w:t>
            </w:r>
          </w:p>
        </w:tc>
        <w:tc>
          <w:tcPr>
            <w:tcW w:w="2262" w:type="pct"/>
            <w:vAlign w:val="center"/>
          </w:tcPr>
          <w:p w:rsidR="0052775F" w:rsidRPr="001F507C" w:rsidRDefault="001F507C" w:rsidP="00DD13F5">
            <w:pPr>
              <w:pStyle w:val="Default"/>
              <w:rPr>
                <w:rFonts w:ascii="Times New Roman" w:hAnsi="Times New Roman"/>
                <w:color w:val="auto"/>
                <w:sz w:val="16"/>
                <w:szCs w:val="20"/>
                <w:lang w:eastAsia="fr-FR"/>
              </w:rPr>
            </w:pPr>
            <w:r w:rsidRPr="001F507C">
              <w:rPr>
                <w:rFonts w:ascii="Times New Roman" w:hAnsi="Times New Roman"/>
                <w:color w:val="auto"/>
                <w:sz w:val="16"/>
                <w:szCs w:val="20"/>
                <w:lang w:eastAsia="fr-FR"/>
              </w:rPr>
              <w:t xml:space="preserve">Procédure de gestion des exigences </w:t>
            </w:r>
          </w:p>
        </w:tc>
      </w:tr>
      <w:tr w:rsidR="001F507C" w:rsidRPr="007A78E3" w:rsidTr="00DD13F5">
        <w:trPr>
          <w:trHeight w:val="501"/>
        </w:trPr>
        <w:tc>
          <w:tcPr>
            <w:tcW w:w="419" w:type="pct"/>
            <w:vAlign w:val="center"/>
          </w:tcPr>
          <w:p w:rsidR="001F507C" w:rsidRPr="007A78E3" w:rsidRDefault="001F507C" w:rsidP="0052775F">
            <w:pPr>
              <w:pStyle w:val="DA"/>
              <w:numPr>
                <w:ilvl w:val="0"/>
                <w:numId w:val="38"/>
              </w:numPr>
              <w:spacing w:line="276" w:lineRule="auto"/>
              <w:jc w:val="left"/>
              <w:rPr>
                <w:sz w:val="16"/>
              </w:rPr>
            </w:pPr>
          </w:p>
        </w:tc>
        <w:tc>
          <w:tcPr>
            <w:tcW w:w="580" w:type="pct"/>
            <w:vAlign w:val="center"/>
          </w:tcPr>
          <w:p w:rsidR="001F507C" w:rsidRPr="001F507C" w:rsidRDefault="001F507C" w:rsidP="00DD13F5">
            <w:pPr>
              <w:jc w:val="left"/>
              <w:rPr>
                <w:rFonts w:cs="Arial"/>
                <w:sz w:val="16"/>
                <w:szCs w:val="20"/>
              </w:rPr>
            </w:pPr>
            <w:r w:rsidRPr="001F507C">
              <w:rPr>
                <w:rFonts w:cs="Arial"/>
                <w:sz w:val="16"/>
                <w:szCs w:val="20"/>
              </w:rPr>
              <w:t>SID MED</w:t>
            </w:r>
          </w:p>
        </w:tc>
        <w:tc>
          <w:tcPr>
            <w:tcW w:w="1739" w:type="pct"/>
            <w:vAlign w:val="center"/>
          </w:tcPr>
          <w:p w:rsidR="001F507C" w:rsidRPr="001F507C" w:rsidRDefault="001F507C" w:rsidP="001F507C">
            <w:pPr>
              <w:jc w:val="left"/>
              <w:rPr>
                <w:rFonts w:cs="Arial"/>
                <w:sz w:val="16"/>
                <w:szCs w:val="20"/>
              </w:rPr>
            </w:pPr>
            <w:r w:rsidRPr="001F507C">
              <w:rPr>
                <w:rFonts w:cs="Arial"/>
                <w:sz w:val="16"/>
                <w:szCs w:val="20"/>
              </w:rPr>
              <w:t>NP_BNTGTC-</w:t>
            </w:r>
            <w:r>
              <w:rPr>
                <w:rFonts w:cs="Arial"/>
                <w:sz w:val="16"/>
                <w:szCs w:val="20"/>
              </w:rPr>
              <w:t>SMQ-SID-00220-00017</w:t>
            </w:r>
          </w:p>
        </w:tc>
        <w:tc>
          <w:tcPr>
            <w:tcW w:w="2262" w:type="pct"/>
            <w:vAlign w:val="center"/>
          </w:tcPr>
          <w:p w:rsidR="001F507C" w:rsidRPr="001F507C" w:rsidRDefault="001F507C" w:rsidP="00DD13F5">
            <w:pPr>
              <w:pStyle w:val="Default"/>
              <w:rPr>
                <w:rFonts w:ascii="Times New Roman" w:hAnsi="Times New Roman"/>
                <w:color w:val="auto"/>
                <w:sz w:val="16"/>
                <w:szCs w:val="20"/>
                <w:lang w:eastAsia="fr-FR"/>
              </w:rPr>
            </w:pPr>
            <w:r w:rsidRPr="001F507C">
              <w:rPr>
                <w:rFonts w:ascii="Times New Roman" w:hAnsi="Times New Roman"/>
                <w:color w:val="auto"/>
                <w:sz w:val="16"/>
                <w:szCs w:val="20"/>
                <w:lang w:eastAsia="fr-FR"/>
              </w:rPr>
              <w:t xml:space="preserve">Spécification de management et d’assurance qualité </w:t>
            </w:r>
          </w:p>
        </w:tc>
      </w:tr>
      <w:tr w:rsidR="0052775F" w:rsidRPr="007A78E3" w:rsidTr="00DD13F5">
        <w:trPr>
          <w:trHeight w:val="501"/>
        </w:trPr>
        <w:tc>
          <w:tcPr>
            <w:tcW w:w="419" w:type="pct"/>
            <w:vAlign w:val="center"/>
          </w:tcPr>
          <w:p w:rsidR="0052775F" w:rsidRPr="007A78E3" w:rsidRDefault="0052775F" w:rsidP="0052775F">
            <w:pPr>
              <w:pStyle w:val="DA"/>
              <w:numPr>
                <w:ilvl w:val="0"/>
                <w:numId w:val="38"/>
              </w:numPr>
              <w:spacing w:line="276" w:lineRule="auto"/>
              <w:jc w:val="left"/>
              <w:rPr>
                <w:sz w:val="16"/>
              </w:rPr>
            </w:pPr>
          </w:p>
        </w:tc>
        <w:tc>
          <w:tcPr>
            <w:tcW w:w="580" w:type="pct"/>
            <w:vAlign w:val="center"/>
          </w:tcPr>
          <w:p w:rsidR="0052775F" w:rsidRPr="007A78E3" w:rsidRDefault="001F507C" w:rsidP="00DD13F5">
            <w:pPr>
              <w:jc w:val="left"/>
              <w:rPr>
                <w:rFonts w:cs="Arial"/>
                <w:sz w:val="16"/>
                <w:szCs w:val="20"/>
              </w:rPr>
            </w:pPr>
            <w:r>
              <w:rPr>
                <w:rFonts w:cs="Arial"/>
                <w:sz w:val="16"/>
                <w:szCs w:val="20"/>
              </w:rPr>
              <w:t>BNT</w:t>
            </w:r>
          </w:p>
        </w:tc>
        <w:tc>
          <w:tcPr>
            <w:tcW w:w="1739" w:type="pct"/>
            <w:vAlign w:val="center"/>
          </w:tcPr>
          <w:p w:rsidR="0052775F" w:rsidRPr="007A78E3" w:rsidRDefault="001F507C" w:rsidP="00DD13F5">
            <w:pPr>
              <w:jc w:val="left"/>
              <w:rPr>
                <w:rFonts w:cs="Arial"/>
                <w:sz w:val="16"/>
                <w:szCs w:val="20"/>
              </w:rPr>
            </w:pPr>
            <w:r w:rsidRPr="001F507C">
              <w:rPr>
                <w:rFonts w:cs="Arial"/>
                <w:sz w:val="16"/>
                <w:szCs w:val="20"/>
              </w:rPr>
              <w:t>SDE03-EAA-DET-SID-00002J</w:t>
            </w:r>
          </w:p>
        </w:tc>
        <w:tc>
          <w:tcPr>
            <w:tcW w:w="2262" w:type="pct"/>
            <w:vAlign w:val="center"/>
          </w:tcPr>
          <w:p w:rsidR="0052775F" w:rsidRPr="001F507C" w:rsidRDefault="001F507C" w:rsidP="00DD13F5">
            <w:pPr>
              <w:jc w:val="left"/>
              <w:rPr>
                <w:rFonts w:cs="Arial"/>
                <w:sz w:val="16"/>
                <w:szCs w:val="20"/>
              </w:rPr>
            </w:pPr>
            <w:r w:rsidRPr="001F507C">
              <w:rPr>
                <w:rFonts w:cs="Arial"/>
                <w:sz w:val="16"/>
                <w:szCs w:val="20"/>
              </w:rPr>
              <w:t>Base Navale de Toulon-Schéma directeur électricité des réseaux hautes tension de la boucle énergie-Démarche de sûreté nucléaire et qualité</w:t>
            </w:r>
          </w:p>
        </w:tc>
      </w:tr>
      <w:tr w:rsidR="0052775F" w:rsidRPr="007A78E3" w:rsidTr="00DD13F5">
        <w:trPr>
          <w:trHeight w:val="501"/>
        </w:trPr>
        <w:tc>
          <w:tcPr>
            <w:tcW w:w="419" w:type="pct"/>
            <w:vAlign w:val="center"/>
          </w:tcPr>
          <w:p w:rsidR="0052775F" w:rsidRPr="007A78E3" w:rsidRDefault="0052775F" w:rsidP="0052775F">
            <w:pPr>
              <w:pStyle w:val="DA"/>
              <w:numPr>
                <w:ilvl w:val="0"/>
                <w:numId w:val="38"/>
              </w:numPr>
              <w:spacing w:line="276" w:lineRule="auto"/>
              <w:jc w:val="left"/>
              <w:rPr>
                <w:sz w:val="16"/>
              </w:rPr>
            </w:pPr>
          </w:p>
        </w:tc>
        <w:tc>
          <w:tcPr>
            <w:tcW w:w="580" w:type="pct"/>
            <w:vAlign w:val="center"/>
          </w:tcPr>
          <w:p w:rsidR="0052775F" w:rsidRPr="007A78E3" w:rsidRDefault="00536B28" w:rsidP="00DD13F5">
            <w:pPr>
              <w:jc w:val="left"/>
              <w:rPr>
                <w:rFonts w:cs="Arial"/>
                <w:sz w:val="16"/>
                <w:szCs w:val="20"/>
              </w:rPr>
            </w:pPr>
            <w:r>
              <w:rPr>
                <w:rFonts w:cs="Arial"/>
                <w:sz w:val="16"/>
                <w:szCs w:val="20"/>
              </w:rPr>
              <w:t>SID MED</w:t>
            </w:r>
          </w:p>
        </w:tc>
        <w:tc>
          <w:tcPr>
            <w:tcW w:w="1739" w:type="pct"/>
            <w:vAlign w:val="center"/>
          </w:tcPr>
          <w:p w:rsidR="0052775F" w:rsidRPr="007A78E3" w:rsidRDefault="00536B28" w:rsidP="00DD13F5">
            <w:pPr>
              <w:jc w:val="left"/>
              <w:rPr>
                <w:rFonts w:cs="Arial"/>
                <w:sz w:val="16"/>
                <w:szCs w:val="20"/>
              </w:rPr>
            </w:pPr>
            <w:ins w:id="9" w:author="DUCROT Jean IMI" w:date="2025-04-14T14:25:00Z">
              <w:r w:rsidRPr="00536B28">
                <w:rPr>
                  <w:rFonts w:cs="Arial"/>
                  <w:sz w:val="16"/>
                  <w:szCs w:val="20"/>
                </w:rPr>
                <w:t>DR_BNTGTC-MDC-SID-00400-00014-1.0_MDE_CYBER</w:t>
              </w:r>
            </w:ins>
          </w:p>
        </w:tc>
        <w:tc>
          <w:tcPr>
            <w:tcW w:w="2262" w:type="pct"/>
            <w:vAlign w:val="center"/>
          </w:tcPr>
          <w:p w:rsidR="0052775F" w:rsidRPr="007A78E3" w:rsidRDefault="001F507C" w:rsidP="00DD13F5">
            <w:pPr>
              <w:jc w:val="left"/>
              <w:rPr>
                <w:rFonts w:cs="Arial"/>
                <w:sz w:val="16"/>
                <w:szCs w:val="20"/>
              </w:rPr>
            </w:pPr>
            <w:r w:rsidRPr="00536B28">
              <w:rPr>
                <w:rFonts w:cs="Arial"/>
                <w:sz w:val="16"/>
                <w:szCs w:val="20"/>
              </w:rPr>
              <w:t xml:space="preserve">Liste des exigences de </w:t>
            </w:r>
            <w:proofErr w:type="spellStart"/>
            <w:r w:rsidRPr="00536B28">
              <w:rPr>
                <w:rFonts w:cs="Arial"/>
                <w:sz w:val="16"/>
                <w:szCs w:val="20"/>
              </w:rPr>
              <w:t>cybersécurité</w:t>
            </w:r>
            <w:proofErr w:type="spellEnd"/>
          </w:p>
        </w:tc>
      </w:tr>
      <w:tr w:rsidR="001F507C" w:rsidRPr="007A78E3" w:rsidTr="00DD13F5">
        <w:trPr>
          <w:trHeight w:val="501"/>
        </w:trPr>
        <w:tc>
          <w:tcPr>
            <w:tcW w:w="419" w:type="pct"/>
            <w:vAlign w:val="center"/>
          </w:tcPr>
          <w:p w:rsidR="001F507C" w:rsidRPr="007A78E3" w:rsidRDefault="001F507C" w:rsidP="0052775F">
            <w:pPr>
              <w:pStyle w:val="DA"/>
              <w:numPr>
                <w:ilvl w:val="0"/>
                <w:numId w:val="38"/>
              </w:numPr>
              <w:spacing w:line="276" w:lineRule="auto"/>
              <w:jc w:val="left"/>
              <w:rPr>
                <w:sz w:val="16"/>
              </w:rPr>
            </w:pPr>
          </w:p>
        </w:tc>
        <w:tc>
          <w:tcPr>
            <w:tcW w:w="580" w:type="pct"/>
            <w:vAlign w:val="center"/>
          </w:tcPr>
          <w:p w:rsidR="001F507C" w:rsidRPr="007A78E3" w:rsidRDefault="00536B28" w:rsidP="00DD13F5">
            <w:pPr>
              <w:jc w:val="left"/>
              <w:rPr>
                <w:rFonts w:cs="Arial"/>
                <w:sz w:val="16"/>
                <w:szCs w:val="20"/>
              </w:rPr>
            </w:pPr>
            <w:r>
              <w:rPr>
                <w:rFonts w:cs="Arial"/>
                <w:sz w:val="16"/>
                <w:szCs w:val="20"/>
              </w:rPr>
              <w:t>SID MED</w:t>
            </w:r>
          </w:p>
        </w:tc>
        <w:tc>
          <w:tcPr>
            <w:tcW w:w="1739" w:type="pct"/>
            <w:vAlign w:val="center"/>
          </w:tcPr>
          <w:p w:rsidR="001F507C" w:rsidRPr="007A78E3" w:rsidRDefault="00536B28" w:rsidP="00DD13F5">
            <w:pPr>
              <w:jc w:val="left"/>
              <w:rPr>
                <w:rFonts w:cs="Arial"/>
                <w:sz w:val="16"/>
                <w:szCs w:val="20"/>
              </w:rPr>
            </w:pPr>
            <w:r w:rsidRPr="00536B28">
              <w:rPr>
                <w:rFonts w:cs="Arial"/>
                <w:sz w:val="16"/>
                <w:szCs w:val="20"/>
              </w:rPr>
              <w:t>Procedure-00XX-QUA Version 1.0</w:t>
            </w:r>
          </w:p>
        </w:tc>
        <w:tc>
          <w:tcPr>
            <w:tcW w:w="2262" w:type="pct"/>
            <w:vAlign w:val="center"/>
          </w:tcPr>
          <w:p w:rsidR="001F507C" w:rsidRPr="007A78E3" w:rsidRDefault="00536B28" w:rsidP="00DD13F5">
            <w:pPr>
              <w:jc w:val="left"/>
              <w:rPr>
                <w:rFonts w:cs="Arial"/>
                <w:sz w:val="16"/>
                <w:szCs w:val="20"/>
              </w:rPr>
            </w:pPr>
            <w:r w:rsidRPr="00536B28">
              <w:rPr>
                <w:rFonts w:cs="Arial"/>
                <w:sz w:val="16"/>
                <w:szCs w:val="20"/>
              </w:rPr>
              <w:t>SID Méditerranée - MPI/BELC/COP - Système de codage des équipements</w:t>
            </w:r>
          </w:p>
        </w:tc>
      </w:tr>
      <w:tr w:rsidR="00536B28" w:rsidRPr="007A78E3" w:rsidTr="00DD13F5">
        <w:trPr>
          <w:trHeight w:val="501"/>
        </w:trPr>
        <w:tc>
          <w:tcPr>
            <w:tcW w:w="419" w:type="pct"/>
            <w:vAlign w:val="center"/>
          </w:tcPr>
          <w:p w:rsidR="00536B28" w:rsidRPr="007A78E3" w:rsidRDefault="00536B28" w:rsidP="00536B28">
            <w:pPr>
              <w:pStyle w:val="DA"/>
              <w:numPr>
                <w:ilvl w:val="0"/>
                <w:numId w:val="38"/>
              </w:numPr>
              <w:spacing w:line="276" w:lineRule="auto"/>
              <w:jc w:val="left"/>
              <w:rPr>
                <w:sz w:val="16"/>
              </w:rPr>
            </w:pPr>
          </w:p>
        </w:tc>
        <w:tc>
          <w:tcPr>
            <w:tcW w:w="580" w:type="pct"/>
            <w:vAlign w:val="center"/>
          </w:tcPr>
          <w:p w:rsidR="00536B28" w:rsidRPr="007A78E3" w:rsidRDefault="00536B28" w:rsidP="00536B28">
            <w:pPr>
              <w:jc w:val="left"/>
              <w:rPr>
                <w:rFonts w:cs="Arial"/>
                <w:sz w:val="16"/>
                <w:szCs w:val="20"/>
              </w:rPr>
            </w:pPr>
            <w:r>
              <w:rPr>
                <w:rFonts w:cs="Arial"/>
                <w:sz w:val="16"/>
                <w:szCs w:val="20"/>
              </w:rPr>
              <w:t>SID MED</w:t>
            </w:r>
          </w:p>
        </w:tc>
        <w:tc>
          <w:tcPr>
            <w:tcW w:w="1739" w:type="pct"/>
            <w:vAlign w:val="center"/>
          </w:tcPr>
          <w:p w:rsidR="00536B28" w:rsidRPr="00536B8D" w:rsidRDefault="00536B8D" w:rsidP="00536B28">
            <w:pPr>
              <w:jc w:val="left"/>
              <w:rPr>
                <w:rFonts w:cs="Arial"/>
                <w:sz w:val="16"/>
                <w:szCs w:val="20"/>
                <w:highlight w:val="yellow"/>
              </w:rPr>
            </w:pPr>
            <w:r w:rsidRPr="00536B8D">
              <w:rPr>
                <w:rFonts w:cs="Arial"/>
                <w:sz w:val="16"/>
                <w:szCs w:val="20"/>
                <w:highlight w:val="yellow"/>
              </w:rPr>
              <w:t>XXX</w:t>
            </w:r>
          </w:p>
        </w:tc>
        <w:tc>
          <w:tcPr>
            <w:tcW w:w="2262" w:type="pct"/>
            <w:vAlign w:val="center"/>
          </w:tcPr>
          <w:p w:rsidR="00536B28" w:rsidRPr="00536B28" w:rsidRDefault="00536B28" w:rsidP="00536B28">
            <w:pPr>
              <w:spacing w:before="20" w:after="20"/>
              <w:jc w:val="left"/>
              <w:rPr>
                <w:rFonts w:cs="Arial"/>
                <w:sz w:val="16"/>
                <w:szCs w:val="20"/>
              </w:rPr>
            </w:pPr>
            <w:r w:rsidRPr="00536B28">
              <w:rPr>
                <w:rFonts w:cs="Arial"/>
                <w:sz w:val="16"/>
                <w:szCs w:val="20"/>
              </w:rPr>
              <w:t>Trame de Matrice de conformité de la STB</w:t>
            </w:r>
          </w:p>
        </w:tc>
      </w:tr>
      <w:tr w:rsidR="00536B28" w:rsidRPr="007A78E3" w:rsidTr="00DD13F5">
        <w:trPr>
          <w:trHeight w:val="501"/>
        </w:trPr>
        <w:tc>
          <w:tcPr>
            <w:tcW w:w="419" w:type="pct"/>
            <w:vAlign w:val="center"/>
          </w:tcPr>
          <w:p w:rsidR="00536B28" w:rsidRPr="007A78E3" w:rsidRDefault="00536B28" w:rsidP="00536B28">
            <w:pPr>
              <w:pStyle w:val="DA"/>
              <w:numPr>
                <w:ilvl w:val="0"/>
                <w:numId w:val="38"/>
              </w:numPr>
              <w:spacing w:line="276" w:lineRule="auto"/>
              <w:jc w:val="left"/>
              <w:rPr>
                <w:sz w:val="16"/>
              </w:rPr>
            </w:pPr>
          </w:p>
        </w:tc>
        <w:tc>
          <w:tcPr>
            <w:tcW w:w="580" w:type="pct"/>
            <w:vAlign w:val="center"/>
          </w:tcPr>
          <w:p w:rsidR="00536B28" w:rsidRPr="007A78E3" w:rsidRDefault="00536B28" w:rsidP="00536B28">
            <w:pPr>
              <w:jc w:val="left"/>
              <w:rPr>
                <w:rFonts w:cs="Arial"/>
                <w:sz w:val="16"/>
                <w:szCs w:val="20"/>
              </w:rPr>
            </w:pPr>
            <w:r>
              <w:rPr>
                <w:rFonts w:cs="Arial"/>
                <w:sz w:val="16"/>
                <w:szCs w:val="20"/>
              </w:rPr>
              <w:t>SID MED</w:t>
            </w:r>
          </w:p>
        </w:tc>
        <w:tc>
          <w:tcPr>
            <w:tcW w:w="1739" w:type="pct"/>
            <w:vAlign w:val="center"/>
          </w:tcPr>
          <w:p w:rsidR="00536B28" w:rsidRPr="00536B8D" w:rsidRDefault="00536B8D" w:rsidP="00536B28">
            <w:pPr>
              <w:jc w:val="left"/>
              <w:rPr>
                <w:rFonts w:cs="Arial"/>
                <w:sz w:val="16"/>
                <w:szCs w:val="20"/>
                <w:highlight w:val="yellow"/>
              </w:rPr>
            </w:pPr>
            <w:r w:rsidRPr="00536B8D">
              <w:rPr>
                <w:rFonts w:cs="Arial"/>
                <w:sz w:val="16"/>
                <w:szCs w:val="20"/>
                <w:highlight w:val="yellow"/>
              </w:rPr>
              <w:t>XXX</w:t>
            </w:r>
          </w:p>
        </w:tc>
        <w:tc>
          <w:tcPr>
            <w:tcW w:w="2262" w:type="pct"/>
            <w:vAlign w:val="center"/>
          </w:tcPr>
          <w:p w:rsidR="00536B28" w:rsidRPr="00536B28" w:rsidRDefault="00536B28" w:rsidP="00536B28">
            <w:pPr>
              <w:spacing w:before="20" w:after="20"/>
              <w:jc w:val="left"/>
              <w:rPr>
                <w:rFonts w:cs="Arial"/>
                <w:sz w:val="16"/>
                <w:szCs w:val="20"/>
              </w:rPr>
            </w:pPr>
            <w:r w:rsidRPr="00536B28">
              <w:rPr>
                <w:rFonts w:cs="Arial"/>
                <w:sz w:val="16"/>
                <w:szCs w:val="20"/>
              </w:rPr>
              <w:t>Trame de Matrice de conformité des exigences Cyber</w:t>
            </w:r>
          </w:p>
        </w:tc>
      </w:tr>
      <w:tr w:rsidR="00536B28" w:rsidRPr="007A78E3" w:rsidTr="00DD13F5">
        <w:trPr>
          <w:trHeight w:val="501"/>
        </w:trPr>
        <w:tc>
          <w:tcPr>
            <w:tcW w:w="419" w:type="pct"/>
            <w:vAlign w:val="center"/>
          </w:tcPr>
          <w:p w:rsidR="00536B28" w:rsidRPr="007A78E3" w:rsidRDefault="00536B28" w:rsidP="00536B28">
            <w:pPr>
              <w:pStyle w:val="DA"/>
              <w:numPr>
                <w:ilvl w:val="0"/>
                <w:numId w:val="38"/>
              </w:numPr>
              <w:spacing w:line="276" w:lineRule="auto"/>
              <w:jc w:val="left"/>
              <w:rPr>
                <w:sz w:val="16"/>
              </w:rPr>
            </w:pPr>
          </w:p>
        </w:tc>
        <w:tc>
          <w:tcPr>
            <w:tcW w:w="580" w:type="pct"/>
            <w:vAlign w:val="center"/>
          </w:tcPr>
          <w:p w:rsidR="00536B28" w:rsidRPr="007A78E3" w:rsidRDefault="00536B28" w:rsidP="00536B28">
            <w:pPr>
              <w:jc w:val="left"/>
              <w:rPr>
                <w:rFonts w:cs="Arial"/>
                <w:sz w:val="16"/>
                <w:szCs w:val="20"/>
              </w:rPr>
            </w:pPr>
            <w:r>
              <w:rPr>
                <w:rFonts w:cs="Arial"/>
                <w:sz w:val="16"/>
                <w:szCs w:val="20"/>
              </w:rPr>
              <w:t>SID MED</w:t>
            </w:r>
          </w:p>
        </w:tc>
        <w:tc>
          <w:tcPr>
            <w:tcW w:w="1739" w:type="pct"/>
            <w:vAlign w:val="center"/>
          </w:tcPr>
          <w:p w:rsidR="00536B28" w:rsidRPr="00536B8D" w:rsidRDefault="00536B8D" w:rsidP="00536B28">
            <w:pPr>
              <w:jc w:val="left"/>
              <w:rPr>
                <w:rFonts w:cs="Arial"/>
                <w:sz w:val="16"/>
                <w:szCs w:val="20"/>
                <w:highlight w:val="yellow"/>
              </w:rPr>
            </w:pPr>
            <w:r w:rsidRPr="00536B8D">
              <w:rPr>
                <w:rFonts w:cs="Arial"/>
                <w:sz w:val="16"/>
                <w:szCs w:val="20"/>
                <w:highlight w:val="yellow"/>
              </w:rPr>
              <w:t>XXX</w:t>
            </w:r>
          </w:p>
        </w:tc>
        <w:tc>
          <w:tcPr>
            <w:tcW w:w="2262" w:type="pct"/>
            <w:vAlign w:val="center"/>
          </w:tcPr>
          <w:p w:rsidR="00536B28" w:rsidRPr="00536B28" w:rsidRDefault="00536B28" w:rsidP="00536B28">
            <w:pPr>
              <w:spacing w:before="20" w:after="20"/>
              <w:jc w:val="left"/>
              <w:rPr>
                <w:rFonts w:cs="Arial"/>
                <w:sz w:val="16"/>
                <w:szCs w:val="20"/>
              </w:rPr>
            </w:pPr>
            <w:r w:rsidRPr="00536B28">
              <w:rPr>
                <w:rFonts w:cs="Arial"/>
                <w:sz w:val="16"/>
                <w:szCs w:val="20"/>
              </w:rPr>
              <w:t>Trame de Matrice de conformité des exigences Qualité</w:t>
            </w:r>
          </w:p>
        </w:tc>
      </w:tr>
    </w:tbl>
    <w:p w:rsidR="0052775F" w:rsidRDefault="0052775F" w:rsidP="0052775F"/>
    <w:p w:rsidR="0052775F" w:rsidRPr="00B8470C" w:rsidRDefault="0052775F" w:rsidP="0052775F">
      <w:pPr>
        <w:rPr>
          <w:rFonts w:cs="Arial"/>
          <w:b/>
          <w:bCs/>
          <w:szCs w:val="20"/>
        </w:rPr>
      </w:pPr>
      <w:r w:rsidRPr="00B8470C">
        <w:rPr>
          <w:rFonts w:cs="Arial"/>
          <w:b/>
          <w:bCs/>
          <w:szCs w:val="20"/>
        </w:rPr>
        <w:t>DOCUMENTS DE RÉFÉRENCE</w:t>
      </w:r>
    </w:p>
    <w:p w:rsidR="0052775F" w:rsidRDefault="0052775F" w:rsidP="0052775F">
      <w:pPr>
        <w:pStyle w:val="Texte"/>
        <w:rPr>
          <w:rFonts w:cs="Arial"/>
          <w:sz w:val="20"/>
          <w:szCs w:val="20"/>
        </w:rPr>
      </w:pPr>
      <w:r w:rsidRPr="00B8470C">
        <w:rPr>
          <w:rFonts w:cs="Arial"/>
          <w:sz w:val="20"/>
          <w:szCs w:val="20"/>
        </w:rPr>
        <w:t>Est appelé « document de référence » un document pouvant être utilement consulté en complément de ce document.</w:t>
      </w:r>
    </w:p>
    <w:tbl>
      <w:tblPr>
        <w:tblW w:w="42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
        <w:gridCol w:w="3090"/>
        <w:gridCol w:w="4553"/>
      </w:tblGrid>
      <w:tr w:rsidR="00536B28" w:rsidRPr="007A78E3" w:rsidTr="00536B28">
        <w:trPr>
          <w:trHeight w:val="515"/>
          <w:tblHeader/>
        </w:trPr>
        <w:tc>
          <w:tcPr>
            <w:tcW w:w="553" w:type="pct"/>
            <w:vAlign w:val="center"/>
          </w:tcPr>
          <w:p w:rsidR="00536B28" w:rsidRPr="007A78E3" w:rsidRDefault="00536B28" w:rsidP="00DD13F5">
            <w:pPr>
              <w:jc w:val="left"/>
              <w:rPr>
                <w:rFonts w:cs="Arial"/>
                <w:b/>
                <w:sz w:val="16"/>
                <w:szCs w:val="16"/>
              </w:rPr>
            </w:pPr>
            <w:proofErr w:type="spellStart"/>
            <w:r w:rsidRPr="007A78E3">
              <w:rPr>
                <w:rFonts w:cs="Arial"/>
                <w:b/>
                <w:sz w:val="16"/>
                <w:szCs w:val="16"/>
              </w:rPr>
              <w:lastRenderedPageBreak/>
              <w:t>Rep</w:t>
            </w:r>
            <w:proofErr w:type="spellEnd"/>
            <w:r w:rsidRPr="007A78E3">
              <w:rPr>
                <w:rFonts w:cs="Arial"/>
                <w:b/>
                <w:sz w:val="16"/>
                <w:szCs w:val="16"/>
              </w:rPr>
              <w:t>.</w:t>
            </w:r>
          </w:p>
        </w:tc>
        <w:tc>
          <w:tcPr>
            <w:tcW w:w="1798" w:type="pct"/>
            <w:vAlign w:val="center"/>
          </w:tcPr>
          <w:p w:rsidR="00536B28" w:rsidRPr="007A78E3" w:rsidRDefault="00536B28" w:rsidP="00DD13F5">
            <w:pPr>
              <w:jc w:val="left"/>
              <w:rPr>
                <w:rFonts w:cs="Arial"/>
                <w:b/>
                <w:sz w:val="16"/>
                <w:szCs w:val="16"/>
              </w:rPr>
            </w:pPr>
            <w:r w:rsidRPr="007A78E3">
              <w:rPr>
                <w:rFonts w:cs="Arial"/>
                <w:b/>
                <w:sz w:val="16"/>
                <w:szCs w:val="16"/>
              </w:rPr>
              <w:t>Référence</w:t>
            </w:r>
          </w:p>
        </w:tc>
        <w:tc>
          <w:tcPr>
            <w:tcW w:w="2649" w:type="pct"/>
            <w:vAlign w:val="center"/>
          </w:tcPr>
          <w:p w:rsidR="00536B28" w:rsidRPr="007A78E3" w:rsidRDefault="00536B28" w:rsidP="00DD13F5">
            <w:pPr>
              <w:jc w:val="left"/>
              <w:rPr>
                <w:rFonts w:cs="Arial"/>
                <w:b/>
                <w:sz w:val="16"/>
                <w:szCs w:val="16"/>
              </w:rPr>
            </w:pPr>
            <w:r w:rsidRPr="007A78E3">
              <w:rPr>
                <w:rFonts w:cs="Arial"/>
                <w:b/>
                <w:sz w:val="16"/>
                <w:szCs w:val="16"/>
              </w:rPr>
              <w:t>Titre</w:t>
            </w:r>
          </w:p>
        </w:tc>
      </w:tr>
      <w:tr w:rsidR="00536B28" w:rsidRPr="007A78E3" w:rsidTr="00536B28">
        <w:trPr>
          <w:trHeight w:val="515"/>
        </w:trPr>
        <w:tc>
          <w:tcPr>
            <w:tcW w:w="553" w:type="pct"/>
            <w:vAlign w:val="center"/>
          </w:tcPr>
          <w:p w:rsidR="00536B28" w:rsidRPr="00536B28" w:rsidRDefault="00536B28" w:rsidP="00DD13F5">
            <w:pPr>
              <w:pStyle w:val="DR"/>
              <w:spacing w:line="276" w:lineRule="auto"/>
              <w:jc w:val="left"/>
              <w:rPr>
                <w:rFonts w:cs="Arial"/>
                <w:sz w:val="16"/>
                <w:szCs w:val="16"/>
              </w:rPr>
            </w:pPr>
          </w:p>
        </w:tc>
        <w:tc>
          <w:tcPr>
            <w:tcW w:w="1798" w:type="pct"/>
            <w:vAlign w:val="center"/>
          </w:tcPr>
          <w:p w:rsidR="00536B28" w:rsidRPr="00536B28" w:rsidRDefault="00536B28" w:rsidP="00DD13F5">
            <w:pPr>
              <w:pStyle w:val="Default"/>
              <w:rPr>
                <w:rFonts w:ascii="Times New Roman" w:hAnsi="Times New Roman"/>
                <w:color w:val="auto"/>
                <w:sz w:val="16"/>
                <w:szCs w:val="16"/>
                <w:lang w:eastAsia="fr-FR"/>
              </w:rPr>
            </w:pPr>
            <w:r w:rsidRPr="00536B28">
              <w:rPr>
                <w:rFonts w:ascii="Times New Roman" w:hAnsi="Times New Roman"/>
                <w:color w:val="auto"/>
                <w:sz w:val="16"/>
                <w:szCs w:val="16"/>
                <w:lang w:eastAsia="fr-FR"/>
              </w:rPr>
              <w:t>Norme ISO 9001</w:t>
            </w:r>
          </w:p>
        </w:tc>
        <w:tc>
          <w:tcPr>
            <w:tcW w:w="2649" w:type="pct"/>
            <w:vAlign w:val="center"/>
          </w:tcPr>
          <w:p w:rsidR="00536B28" w:rsidRPr="00536B28" w:rsidRDefault="00536B28" w:rsidP="00DD13F5">
            <w:pPr>
              <w:pStyle w:val="Default"/>
              <w:rPr>
                <w:sz w:val="16"/>
                <w:szCs w:val="16"/>
              </w:rPr>
            </w:pPr>
            <w:r w:rsidRPr="00536B28">
              <w:rPr>
                <w:rFonts w:ascii="Times New Roman" w:hAnsi="Times New Roman"/>
                <w:color w:val="auto"/>
                <w:sz w:val="16"/>
                <w:szCs w:val="16"/>
                <w:lang w:eastAsia="fr-FR"/>
              </w:rPr>
              <w:t>Systèmes de  management de la qualité - Exigences</w:t>
            </w:r>
          </w:p>
        </w:tc>
      </w:tr>
      <w:tr w:rsidR="00536B28" w:rsidRPr="007A78E3" w:rsidTr="00536B28">
        <w:trPr>
          <w:trHeight w:val="594"/>
        </w:trPr>
        <w:tc>
          <w:tcPr>
            <w:tcW w:w="553" w:type="pct"/>
            <w:vAlign w:val="center"/>
          </w:tcPr>
          <w:p w:rsidR="00536B28" w:rsidRPr="00536B28" w:rsidRDefault="00536B28" w:rsidP="00DD13F5">
            <w:pPr>
              <w:pStyle w:val="DR"/>
              <w:spacing w:line="276" w:lineRule="auto"/>
              <w:jc w:val="left"/>
              <w:rPr>
                <w:rFonts w:cs="Arial"/>
                <w:sz w:val="16"/>
                <w:szCs w:val="16"/>
              </w:rPr>
            </w:pPr>
          </w:p>
        </w:tc>
        <w:tc>
          <w:tcPr>
            <w:tcW w:w="1798" w:type="pct"/>
            <w:vAlign w:val="center"/>
          </w:tcPr>
          <w:p w:rsidR="00536B28" w:rsidRPr="00536B28" w:rsidRDefault="00536B28" w:rsidP="00DD13F5">
            <w:pPr>
              <w:pStyle w:val="Default"/>
              <w:rPr>
                <w:rFonts w:ascii="Times New Roman" w:hAnsi="Times New Roman"/>
                <w:color w:val="auto"/>
                <w:sz w:val="16"/>
                <w:szCs w:val="16"/>
                <w:lang w:eastAsia="fr-FR"/>
              </w:rPr>
            </w:pPr>
            <w:r w:rsidRPr="00536B28">
              <w:rPr>
                <w:rFonts w:ascii="Times New Roman" w:hAnsi="Times New Roman"/>
                <w:color w:val="auto"/>
                <w:sz w:val="16"/>
                <w:szCs w:val="16"/>
                <w:lang w:eastAsia="fr-FR"/>
              </w:rPr>
              <w:t>Norme ISO 14001 2015</w:t>
            </w:r>
          </w:p>
        </w:tc>
        <w:tc>
          <w:tcPr>
            <w:tcW w:w="2649" w:type="pct"/>
            <w:vAlign w:val="center"/>
          </w:tcPr>
          <w:p w:rsidR="00536B28" w:rsidRPr="00536B28" w:rsidRDefault="00536B28" w:rsidP="00DD13F5">
            <w:pPr>
              <w:jc w:val="left"/>
              <w:rPr>
                <w:rFonts w:cs="Arial"/>
                <w:color w:val="000000"/>
                <w:sz w:val="16"/>
                <w:szCs w:val="16"/>
              </w:rPr>
            </w:pPr>
            <w:r w:rsidRPr="00536B28">
              <w:rPr>
                <w:rFonts w:cs="Arial"/>
                <w:sz w:val="16"/>
                <w:szCs w:val="16"/>
              </w:rPr>
              <w:t>Systèmes de  management _Environnemental</w:t>
            </w:r>
          </w:p>
        </w:tc>
      </w:tr>
      <w:tr w:rsidR="00536B28" w:rsidRPr="007A78E3" w:rsidTr="00536B28">
        <w:trPr>
          <w:trHeight w:val="594"/>
        </w:trPr>
        <w:tc>
          <w:tcPr>
            <w:tcW w:w="553" w:type="pct"/>
            <w:vAlign w:val="center"/>
          </w:tcPr>
          <w:p w:rsidR="00536B28" w:rsidRPr="00536B28"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proofErr w:type="spellStart"/>
            <w:r w:rsidRPr="00536B28">
              <w:rPr>
                <w:rFonts w:cs="Arial"/>
                <w:sz w:val="16"/>
                <w:szCs w:val="16"/>
              </w:rPr>
              <w:t>RG.Aéro</w:t>
            </w:r>
            <w:proofErr w:type="spellEnd"/>
            <w:r w:rsidRPr="00536B28">
              <w:rPr>
                <w:rFonts w:cs="Arial"/>
                <w:sz w:val="16"/>
                <w:szCs w:val="16"/>
              </w:rPr>
              <w:t xml:space="preserve"> 000 40</w:t>
            </w:r>
          </w:p>
        </w:tc>
        <w:tc>
          <w:tcPr>
            <w:tcW w:w="2649" w:type="pct"/>
            <w:vAlign w:val="center"/>
          </w:tcPr>
          <w:p w:rsidR="00536B28" w:rsidRPr="00536B28" w:rsidRDefault="00536B28" w:rsidP="00536B28">
            <w:pPr>
              <w:rPr>
                <w:rFonts w:cs="Arial"/>
                <w:sz w:val="16"/>
                <w:szCs w:val="16"/>
              </w:rPr>
            </w:pPr>
            <w:r w:rsidRPr="00536B28">
              <w:rPr>
                <w:rFonts w:cs="Arial"/>
                <w:sz w:val="16"/>
                <w:szCs w:val="16"/>
              </w:rPr>
              <w:t>Management de programme – Guide pour l’élaboration du plan de management</w:t>
            </w:r>
          </w:p>
        </w:tc>
      </w:tr>
      <w:tr w:rsidR="00536B28" w:rsidRPr="007A78E3" w:rsidTr="00536B28">
        <w:trPr>
          <w:trHeight w:val="614"/>
        </w:trPr>
        <w:tc>
          <w:tcPr>
            <w:tcW w:w="553" w:type="pct"/>
            <w:vAlign w:val="center"/>
          </w:tcPr>
          <w:p w:rsidR="00536B28" w:rsidRPr="00536B28"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proofErr w:type="spellStart"/>
            <w:r w:rsidRPr="00536B28">
              <w:rPr>
                <w:rFonts w:cs="Arial"/>
                <w:sz w:val="16"/>
                <w:szCs w:val="16"/>
              </w:rPr>
              <w:t>RG.Aéro</w:t>
            </w:r>
            <w:proofErr w:type="spellEnd"/>
            <w:r w:rsidRPr="00536B28">
              <w:rPr>
                <w:rFonts w:cs="Arial"/>
                <w:sz w:val="16"/>
                <w:szCs w:val="16"/>
              </w:rPr>
              <w:t xml:space="preserve"> 000 23</w:t>
            </w:r>
          </w:p>
        </w:tc>
        <w:tc>
          <w:tcPr>
            <w:tcW w:w="2649" w:type="pct"/>
            <w:vAlign w:val="center"/>
          </w:tcPr>
          <w:p w:rsidR="00536B28" w:rsidRPr="00536B28" w:rsidRDefault="00536B28" w:rsidP="00536B28">
            <w:pPr>
              <w:rPr>
                <w:rFonts w:cs="Arial"/>
                <w:sz w:val="16"/>
                <w:szCs w:val="16"/>
              </w:rPr>
            </w:pPr>
            <w:r w:rsidRPr="00536B28">
              <w:rPr>
                <w:rFonts w:cs="Arial"/>
                <w:sz w:val="16"/>
                <w:szCs w:val="16"/>
              </w:rPr>
              <w:t>Management de programme – Guide pour la mise en œuvre des principes de la gestion de configuration</w:t>
            </w:r>
          </w:p>
        </w:tc>
      </w:tr>
      <w:tr w:rsidR="00536B28" w:rsidRPr="007A78E3" w:rsidTr="00536B28">
        <w:trPr>
          <w:trHeight w:val="594"/>
        </w:trPr>
        <w:tc>
          <w:tcPr>
            <w:tcW w:w="553" w:type="pct"/>
            <w:vAlign w:val="center"/>
          </w:tcPr>
          <w:p w:rsidR="00536B28" w:rsidRPr="00536B28"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r w:rsidRPr="00536B28">
              <w:rPr>
                <w:rFonts w:cs="Arial"/>
                <w:sz w:val="16"/>
                <w:szCs w:val="16"/>
              </w:rPr>
              <w:t xml:space="preserve">RG </w:t>
            </w:r>
            <w:proofErr w:type="spellStart"/>
            <w:r w:rsidRPr="00536B28">
              <w:rPr>
                <w:rFonts w:cs="Arial"/>
                <w:sz w:val="16"/>
                <w:szCs w:val="16"/>
              </w:rPr>
              <w:t>Aéro</w:t>
            </w:r>
            <w:proofErr w:type="spellEnd"/>
            <w:r w:rsidRPr="00536B28">
              <w:rPr>
                <w:rFonts w:cs="Arial"/>
                <w:sz w:val="16"/>
                <w:szCs w:val="16"/>
              </w:rPr>
              <w:t xml:space="preserve"> 000 76</w:t>
            </w:r>
          </w:p>
        </w:tc>
        <w:tc>
          <w:tcPr>
            <w:tcW w:w="2649" w:type="pct"/>
            <w:vAlign w:val="center"/>
          </w:tcPr>
          <w:p w:rsidR="00536B28" w:rsidRPr="00536B28" w:rsidRDefault="00536B28" w:rsidP="00536B28">
            <w:pPr>
              <w:rPr>
                <w:rFonts w:cs="Arial"/>
                <w:sz w:val="16"/>
                <w:szCs w:val="16"/>
              </w:rPr>
            </w:pPr>
            <w:r w:rsidRPr="00536B28">
              <w:rPr>
                <w:rFonts w:cs="Arial"/>
                <w:sz w:val="16"/>
                <w:szCs w:val="16"/>
              </w:rPr>
              <w:t>Management de programme – Recommandations pour la mise en œuvre du soutien logistique intégré</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8D" w:rsidRDefault="00536B8D" w:rsidP="00536B8D">
            <w:pPr>
              <w:spacing w:before="120" w:after="120"/>
              <w:rPr>
                <w:rFonts w:cs="Arial"/>
                <w:sz w:val="16"/>
                <w:szCs w:val="16"/>
              </w:rPr>
            </w:pPr>
            <w:r w:rsidRPr="00536B8D">
              <w:rPr>
                <w:rFonts w:cs="Arial"/>
                <w:sz w:val="16"/>
                <w:szCs w:val="16"/>
              </w:rPr>
              <w:t>Arrêté IANID du 15 février 2022</w:t>
            </w:r>
          </w:p>
        </w:tc>
        <w:tc>
          <w:tcPr>
            <w:tcW w:w="2649" w:type="pct"/>
            <w:vAlign w:val="center"/>
          </w:tcPr>
          <w:p w:rsidR="00003FA6" w:rsidRPr="00003FA6" w:rsidRDefault="00003FA6" w:rsidP="00536B8D">
            <w:pPr>
              <w:spacing w:before="120" w:after="120"/>
              <w:rPr>
                <w:rFonts w:cs="Arial"/>
                <w:sz w:val="16"/>
                <w:szCs w:val="16"/>
              </w:rPr>
            </w:pPr>
          </w:p>
          <w:p w:rsidR="00536B28" w:rsidRPr="00536B8D" w:rsidRDefault="00003FA6" w:rsidP="00536B8D">
            <w:pPr>
              <w:spacing w:before="120" w:after="120"/>
              <w:rPr>
                <w:rFonts w:cs="Arial"/>
                <w:sz w:val="16"/>
                <w:szCs w:val="16"/>
              </w:rPr>
            </w:pPr>
            <w:r w:rsidRPr="00536B8D">
              <w:rPr>
                <w:rFonts w:cs="Arial"/>
                <w:sz w:val="16"/>
                <w:szCs w:val="16"/>
              </w:rPr>
              <w:t xml:space="preserve"> Arrêté du 15 février 2022 fixant les règles générales relatives aux installations et activités nucléaires intéressant la défense</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8D" w:rsidRDefault="00536B8D" w:rsidP="00536B8D">
            <w:pPr>
              <w:spacing w:before="120" w:after="120"/>
              <w:rPr>
                <w:rFonts w:cs="Arial"/>
                <w:sz w:val="16"/>
                <w:szCs w:val="16"/>
              </w:rPr>
            </w:pPr>
            <w:r w:rsidRPr="00536B8D">
              <w:rPr>
                <w:rFonts w:cs="Arial"/>
                <w:sz w:val="16"/>
                <w:szCs w:val="16"/>
              </w:rPr>
              <w:t>Circulaire d’application de l’arrêté du 15 février 2022</w:t>
            </w:r>
          </w:p>
        </w:tc>
        <w:tc>
          <w:tcPr>
            <w:tcW w:w="2649" w:type="pct"/>
            <w:vAlign w:val="center"/>
          </w:tcPr>
          <w:p w:rsidR="00536B28" w:rsidRPr="00536B8D" w:rsidRDefault="00536B8D" w:rsidP="00536B8D">
            <w:pPr>
              <w:spacing w:before="120" w:after="120"/>
              <w:rPr>
                <w:rFonts w:cs="Arial"/>
                <w:sz w:val="16"/>
                <w:szCs w:val="16"/>
              </w:rPr>
            </w:pPr>
            <w:r w:rsidRPr="00536B8D">
              <w:rPr>
                <w:rFonts w:cs="Arial"/>
                <w:sz w:val="16"/>
                <w:szCs w:val="16"/>
              </w:rPr>
              <w:t>Circulaire d’application de l’arrêté fixant les règles générales relatives aux installations et activités nucléaires intéressant la défense (IANID)</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r w:rsidRPr="00536B28">
              <w:rPr>
                <w:rFonts w:cs="Arial"/>
                <w:sz w:val="16"/>
                <w:szCs w:val="16"/>
              </w:rPr>
              <w:t>399/DEF/DGSIC/SDSSI/DR</w:t>
            </w:r>
          </w:p>
        </w:tc>
        <w:tc>
          <w:tcPr>
            <w:tcW w:w="2649" w:type="pct"/>
            <w:vAlign w:val="center"/>
          </w:tcPr>
          <w:p w:rsidR="00536B28" w:rsidRPr="00536B28" w:rsidRDefault="00536B28" w:rsidP="00536B28">
            <w:pPr>
              <w:rPr>
                <w:rFonts w:cs="Arial"/>
                <w:sz w:val="16"/>
                <w:szCs w:val="16"/>
              </w:rPr>
            </w:pPr>
            <w:r w:rsidRPr="00536B28">
              <w:rPr>
                <w:rFonts w:cs="Arial"/>
                <w:sz w:val="16"/>
                <w:szCs w:val="16"/>
              </w:rPr>
              <w:t>Directive n°39 relative à la sécurité des systèmes industriels</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r w:rsidRPr="00536B28">
              <w:rPr>
                <w:rFonts w:cs="Arial"/>
                <w:sz w:val="16"/>
                <w:szCs w:val="16"/>
              </w:rPr>
              <w:t>PSSIE V1.0 du 17/07/2014</w:t>
            </w:r>
          </w:p>
        </w:tc>
        <w:tc>
          <w:tcPr>
            <w:tcW w:w="2649" w:type="pct"/>
            <w:vAlign w:val="center"/>
          </w:tcPr>
          <w:p w:rsidR="00536B28" w:rsidRPr="00536B28" w:rsidRDefault="00536B28" w:rsidP="00536B28">
            <w:pPr>
              <w:rPr>
                <w:rFonts w:cs="Arial"/>
                <w:sz w:val="16"/>
                <w:szCs w:val="16"/>
              </w:rPr>
            </w:pPr>
            <w:r w:rsidRPr="00536B28">
              <w:rPr>
                <w:rFonts w:cs="Arial"/>
                <w:sz w:val="16"/>
                <w:szCs w:val="16"/>
              </w:rPr>
              <w:t>Politique de sécurité des systèmes d’information de l’état</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r w:rsidRPr="00536B28">
              <w:rPr>
                <w:rFonts w:cs="Arial"/>
                <w:sz w:val="16"/>
                <w:szCs w:val="16"/>
              </w:rPr>
              <w:t>II</w:t>
            </w:r>
            <w:r>
              <w:rPr>
                <w:rFonts w:cs="Arial"/>
                <w:sz w:val="16"/>
                <w:szCs w:val="16"/>
              </w:rPr>
              <w:t xml:space="preserve"> 901 publiée le 11 février 2015</w:t>
            </w:r>
          </w:p>
        </w:tc>
        <w:tc>
          <w:tcPr>
            <w:tcW w:w="2649" w:type="pct"/>
            <w:vAlign w:val="center"/>
          </w:tcPr>
          <w:p w:rsidR="00536B28" w:rsidRPr="00536B28" w:rsidRDefault="00536B28" w:rsidP="00536B28">
            <w:pPr>
              <w:rPr>
                <w:rFonts w:cs="Arial"/>
                <w:sz w:val="16"/>
                <w:szCs w:val="16"/>
              </w:rPr>
            </w:pPr>
            <w:r w:rsidRPr="00536B28">
              <w:rPr>
                <w:rFonts w:cs="Arial"/>
                <w:sz w:val="16"/>
                <w:szCs w:val="16"/>
              </w:rPr>
              <w:t>Instruction interministérielle 901 relative à la protection des systèmes d’informations sensibles</w:t>
            </w:r>
          </w:p>
        </w:tc>
      </w:tr>
      <w:tr w:rsidR="00536B28" w:rsidRPr="007A78E3" w:rsidTr="00536B28">
        <w:trPr>
          <w:trHeight w:val="495"/>
        </w:trPr>
        <w:tc>
          <w:tcPr>
            <w:tcW w:w="553" w:type="pct"/>
            <w:vAlign w:val="center"/>
          </w:tcPr>
          <w:p w:rsidR="00536B28" w:rsidRPr="00536B8D" w:rsidRDefault="00536B28" w:rsidP="00536B28">
            <w:pPr>
              <w:pStyle w:val="DR"/>
              <w:spacing w:line="276" w:lineRule="auto"/>
              <w:jc w:val="left"/>
              <w:rPr>
                <w:rFonts w:cs="Arial"/>
                <w:sz w:val="16"/>
                <w:szCs w:val="16"/>
              </w:rPr>
            </w:pPr>
          </w:p>
        </w:tc>
        <w:tc>
          <w:tcPr>
            <w:tcW w:w="1798" w:type="pct"/>
            <w:vAlign w:val="center"/>
          </w:tcPr>
          <w:p w:rsidR="00536B28" w:rsidRPr="00536B28" w:rsidRDefault="00536B28" w:rsidP="00536B28">
            <w:pPr>
              <w:spacing w:before="120" w:after="120"/>
              <w:rPr>
                <w:rFonts w:cs="Arial"/>
                <w:sz w:val="16"/>
                <w:szCs w:val="16"/>
              </w:rPr>
            </w:pPr>
            <w:ins w:id="10" w:author="DUCROT Jean IMI" w:date="2025-04-14T14:45:00Z">
              <w:r w:rsidRPr="00536B28">
                <w:rPr>
                  <w:rFonts w:cs="Arial"/>
                  <w:sz w:val="16"/>
                  <w:szCs w:val="16"/>
                </w:rPr>
                <w:t>20190515-NP-DGNUM</w:t>
              </w:r>
            </w:ins>
          </w:p>
        </w:tc>
        <w:tc>
          <w:tcPr>
            <w:tcW w:w="2649" w:type="pct"/>
            <w:vAlign w:val="center"/>
          </w:tcPr>
          <w:p w:rsidR="00536B28" w:rsidRPr="00536B28" w:rsidRDefault="00536B28" w:rsidP="00536B28">
            <w:pPr>
              <w:rPr>
                <w:ins w:id="11" w:author="DUCROT Jean IMI" w:date="2025-04-14T14:45:00Z"/>
                <w:rFonts w:cs="Arial"/>
                <w:sz w:val="16"/>
                <w:szCs w:val="16"/>
              </w:rPr>
            </w:pPr>
            <w:ins w:id="12" w:author="DUCROT Jean IMI" w:date="2025-04-14T14:45:00Z">
              <w:r w:rsidRPr="00536B28">
                <w:rPr>
                  <w:rFonts w:cs="Arial"/>
                  <w:sz w:val="16"/>
                  <w:szCs w:val="16"/>
                </w:rPr>
                <w:t>Note d'utilisation ZED du 15 mai 2019</w:t>
              </w:r>
            </w:ins>
          </w:p>
        </w:tc>
      </w:tr>
    </w:tbl>
    <w:p w:rsidR="0052775F" w:rsidRPr="0052775F" w:rsidRDefault="0052775F" w:rsidP="0052775F"/>
    <w:p w:rsidR="0040447D" w:rsidRDefault="0052775F" w:rsidP="00203CBD">
      <w:pPr>
        <w:pStyle w:val="Titre11"/>
      </w:pPr>
      <w:bookmarkStart w:id="13" w:name="_Toc198220460"/>
      <w:r>
        <w:t>ABR</w:t>
      </w:r>
      <w:r w:rsidRPr="0052775F">
        <w:t>É</w:t>
      </w:r>
      <w:r>
        <w:t>VIATIONS</w:t>
      </w:r>
      <w:bookmarkEnd w:id="13"/>
      <w:r>
        <w:t xml:space="preserve">  </w:t>
      </w:r>
    </w:p>
    <w:p w:rsidR="0052775F" w:rsidRDefault="0052775F" w:rsidP="0040447D"/>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281"/>
        <w:gridCol w:w="8777"/>
      </w:tblGrid>
      <w:tr w:rsidR="0052775F" w:rsidRPr="00B8470C" w:rsidTr="00DD13F5">
        <w:trPr>
          <w:cantSplit/>
          <w:jc w:val="center"/>
        </w:trPr>
        <w:tc>
          <w:tcPr>
            <w:tcW w:w="637" w:type="pct"/>
            <w:tcBorders>
              <w:top w:val="single" w:sz="2" w:space="0" w:color="auto"/>
              <w:left w:val="single" w:sz="2" w:space="0" w:color="auto"/>
              <w:bottom w:val="single" w:sz="2" w:space="0" w:color="auto"/>
              <w:right w:val="single" w:sz="2" w:space="0" w:color="auto"/>
            </w:tcBorders>
            <w:vAlign w:val="center"/>
          </w:tcPr>
          <w:p w:rsidR="0052775F" w:rsidRPr="00B8470C" w:rsidRDefault="0052775F" w:rsidP="00DD13F5">
            <w:pPr>
              <w:pStyle w:val="Notedefin"/>
              <w:spacing w:before="20" w:after="20"/>
              <w:jc w:val="center"/>
              <w:rPr>
                <w:rFonts w:ascii="Arial" w:hAnsi="Arial" w:cs="Arial"/>
                <w:b/>
                <w:bCs/>
              </w:rPr>
            </w:pPr>
            <w:r w:rsidRPr="00B8470C">
              <w:rPr>
                <w:rFonts w:ascii="Arial" w:hAnsi="Arial" w:cs="Arial"/>
                <w:b/>
                <w:bCs/>
              </w:rPr>
              <w:t>Acronyme</w:t>
            </w:r>
          </w:p>
        </w:tc>
        <w:tc>
          <w:tcPr>
            <w:tcW w:w="4363" w:type="pct"/>
            <w:tcBorders>
              <w:top w:val="single" w:sz="2" w:space="0" w:color="auto"/>
              <w:left w:val="single" w:sz="2" w:space="0" w:color="auto"/>
              <w:bottom w:val="single" w:sz="2" w:space="0" w:color="auto"/>
              <w:right w:val="single" w:sz="2" w:space="0" w:color="auto"/>
            </w:tcBorders>
            <w:vAlign w:val="center"/>
          </w:tcPr>
          <w:p w:rsidR="0052775F" w:rsidRPr="00B8470C" w:rsidRDefault="0052775F" w:rsidP="00DD13F5">
            <w:pPr>
              <w:pStyle w:val="Notedefin"/>
              <w:spacing w:before="20" w:after="20"/>
              <w:jc w:val="center"/>
              <w:rPr>
                <w:rFonts w:ascii="Arial" w:hAnsi="Arial" w:cs="Arial"/>
                <w:b/>
                <w:bCs/>
              </w:rPr>
            </w:pPr>
            <w:r w:rsidRPr="00B8470C">
              <w:rPr>
                <w:rFonts w:ascii="Arial" w:hAnsi="Arial" w:cs="Arial"/>
                <w:b/>
                <w:bCs/>
              </w:rPr>
              <w:t>Désignation</w:t>
            </w:r>
          </w:p>
        </w:tc>
      </w:tr>
      <w:tr w:rsidR="0052775F" w:rsidRPr="00B8470C" w:rsidTr="00DD13F5">
        <w:trPr>
          <w:cantSplit/>
          <w:jc w:val="center"/>
        </w:trPr>
        <w:tc>
          <w:tcPr>
            <w:tcW w:w="637" w:type="pct"/>
            <w:tcBorders>
              <w:top w:val="single" w:sz="2" w:space="0" w:color="auto"/>
              <w:left w:val="single" w:sz="2" w:space="0" w:color="auto"/>
              <w:bottom w:val="single" w:sz="2" w:space="0" w:color="auto"/>
              <w:right w:val="single" w:sz="2" w:space="0" w:color="auto"/>
            </w:tcBorders>
            <w:vAlign w:val="bottom"/>
          </w:tcPr>
          <w:p w:rsidR="0052775F" w:rsidRPr="00536B28" w:rsidRDefault="00536B28" w:rsidP="00DD13F5">
            <w:pPr>
              <w:rPr>
                <w:rFonts w:cs="Arial"/>
                <w:szCs w:val="20"/>
              </w:rPr>
            </w:pPr>
            <w:r w:rsidRPr="00536B28">
              <w:rPr>
                <w:rFonts w:cs="Arial"/>
                <w:szCs w:val="20"/>
              </w:rPr>
              <w:t xml:space="preserve">BNT </w:t>
            </w:r>
          </w:p>
        </w:tc>
        <w:tc>
          <w:tcPr>
            <w:tcW w:w="4363" w:type="pct"/>
            <w:tcBorders>
              <w:top w:val="single" w:sz="2" w:space="0" w:color="auto"/>
              <w:left w:val="single" w:sz="2" w:space="0" w:color="auto"/>
              <w:bottom w:val="single" w:sz="2" w:space="0" w:color="auto"/>
              <w:right w:val="single" w:sz="2" w:space="0" w:color="auto"/>
            </w:tcBorders>
            <w:vAlign w:val="bottom"/>
          </w:tcPr>
          <w:p w:rsidR="0052775F" w:rsidRPr="00536B28" w:rsidRDefault="00536B28" w:rsidP="00DD13F5">
            <w:pPr>
              <w:rPr>
                <w:rFonts w:cs="Arial"/>
                <w:szCs w:val="20"/>
              </w:rPr>
            </w:pPr>
            <w:r w:rsidRPr="00536B28">
              <w:rPr>
                <w:rFonts w:cs="Arial"/>
                <w:szCs w:val="20"/>
              </w:rPr>
              <w:t xml:space="preserve">Base Navale Toulon </w:t>
            </w:r>
          </w:p>
        </w:tc>
      </w:tr>
      <w:tr w:rsidR="0052775F" w:rsidRPr="00B8470C" w:rsidTr="00DD13F5">
        <w:trPr>
          <w:cantSplit/>
          <w:jc w:val="center"/>
        </w:trPr>
        <w:tc>
          <w:tcPr>
            <w:tcW w:w="637" w:type="pct"/>
            <w:tcBorders>
              <w:top w:val="single" w:sz="2" w:space="0" w:color="auto"/>
              <w:left w:val="single" w:sz="2" w:space="0" w:color="auto"/>
              <w:bottom w:val="single" w:sz="2" w:space="0" w:color="auto"/>
              <w:right w:val="single" w:sz="2" w:space="0" w:color="auto"/>
            </w:tcBorders>
            <w:vAlign w:val="bottom"/>
          </w:tcPr>
          <w:p w:rsidR="0052775F" w:rsidRPr="00536B28" w:rsidRDefault="00536B28" w:rsidP="00DD13F5">
            <w:pPr>
              <w:rPr>
                <w:rFonts w:cs="Arial"/>
                <w:szCs w:val="20"/>
              </w:rPr>
            </w:pPr>
            <w:r w:rsidRPr="00536B28">
              <w:rPr>
                <w:rFonts w:cs="Arial"/>
                <w:szCs w:val="20"/>
              </w:rPr>
              <w:t xml:space="preserve">SID MED </w:t>
            </w:r>
          </w:p>
        </w:tc>
        <w:tc>
          <w:tcPr>
            <w:tcW w:w="4363" w:type="pct"/>
            <w:tcBorders>
              <w:top w:val="single" w:sz="2" w:space="0" w:color="auto"/>
              <w:left w:val="single" w:sz="2" w:space="0" w:color="auto"/>
              <w:bottom w:val="single" w:sz="2" w:space="0" w:color="auto"/>
              <w:right w:val="single" w:sz="2" w:space="0" w:color="auto"/>
            </w:tcBorders>
            <w:vAlign w:val="bottom"/>
          </w:tcPr>
          <w:p w:rsidR="0052775F" w:rsidRPr="00536B28" w:rsidRDefault="00536B28" w:rsidP="00DD13F5">
            <w:pPr>
              <w:jc w:val="left"/>
              <w:rPr>
                <w:rFonts w:cs="Arial"/>
                <w:szCs w:val="20"/>
              </w:rPr>
            </w:pPr>
            <w:r w:rsidRPr="00536B28">
              <w:rPr>
                <w:rFonts w:cs="Arial"/>
                <w:szCs w:val="20"/>
              </w:rPr>
              <w:t>Service des Infrastructures de la Défense Méditerranée</w:t>
            </w:r>
          </w:p>
        </w:tc>
      </w:tr>
      <w:tr w:rsidR="0052775F" w:rsidRPr="00B8470C" w:rsidTr="00DD13F5">
        <w:trPr>
          <w:cantSplit/>
          <w:jc w:val="center"/>
        </w:trPr>
        <w:tc>
          <w:tcPr>
            <w:tcW w:w="637" w:type="pct"/>
            <w:tcBorders>
              <w:top w:val="single" w:sz="2" w:space="0" w:color="auto"/>
              <w:left w:val="single" w:sz="2" w:space="0" w:color="auto"/>
              <w:bottom w:val="single" w:sz="2" w:space="0" w:color="auto"/>
              <w:right w:val="single" w:sz="2" w:space="0" w:color="auto"/>
            </w:tcBorders>
            <w:vAlign w:val="bottom"/>
          </w:tcPr>
          <w:p w:rsidR="0052775F" w:rsidRPr="00536B8D" w:rsidRDefault="00536B8D" w:rsidP="00DD13F5">
            <w:pPr>
              <w:rPr>
                <w:rFonts w:cs="Arial"/>
                <w:szCs w:val="20"/>
              </w:rPr>
            </w:pPr>
            <w:r w:rsidRPr="00536B8D">
              <w:rPr>
                <w:rFonts w:cs="Arial"/>
                <w:szCs w:val="20"/>
              </w:rPr>
              <w:t>STB</w:t>
            </w:r>
          </w:p>
        </w:tc>
        <w:tc>
          <w:tcPr>
            <w:tcW w:w="4363" w:type="pct"/>
            <w:tcBorders>
              <w:top w:val="single" w:sz="2" w:space="0" w:color="auto"/>
              <w:left w:val="single" w:sz="2" w:space="0" w:color="auto"/>
              <w:bottom w:val="single" w:sz="2" w:space="0" w:color="auto"/>
              <w:right w:val="single" w:sz="2" w:space="0" w:color="auto"/>
            </w:tcBorders>
            <w:vAlign w:val="bottom"/>
          </w:tcPr>
          <w:p w:rsidR="0052775F" w:rsidRPr="00536B8D" w:rsidRDefault="00536B8D" w:rsidP="00536B8D">
            <w:pPr>
              <w:rPr>
                <w:rFonts w:cs="Arial"/>
                <w:szCs w:val="20"/>
              </w:rPr>
            </w:pPr>
            <w:r w:rsidRPr="00536B8D">
              <w:rPr>
                <w:rFonts w:cs="Arial"/>
                <w:szCs w:val="20"/>
              </w:rPr>
              <w:t xml:space="preserve">Spécification Technique du Besoin </w:t>
            </w:r>
          </w:p>
        </w:tc>
      </w:tr>
      <w:tr w:rsidR="00536B8D" w:rsidRPr="00B8470C" w:rsidTr="00DD13F5">
        <w:trPr>
          <w:cantSplit/>
          <w:jc w:val="center"/>
        </w:trPr>
        <w:tc>
          <w:tcPr>
            <w:tcW w:w="637" w:type="pct"/>
            <w:tcBorders>
              <w:top w:val="single" w:sz="2" w:space="0" w:color="auto"/>
              <w:left w:val="single" w:sz="2" w:space="0" w:color="auto"/>
              <w:bottom w:val="single" w:sz="2" w:space="0" w:color="auto"/>
              <w:right w:val="single" w:sz="2" w:space="0" w:color="auto"/>
            </w:tcBorders>
            <w:vAlign w:val="bottom"/>
          </w:tcPr>
          <w:p w:rsidR="00536B8D" w:rsidRDefault="00536B8D" w:rsidP="00DD13F5">
            <w:pPr>
              <w:rPr>
                <w:rFonts w:cs="Arial"/>
                <w:szCs w:val="20"/>
                <w:highlight w:val="yellow"/>
              </w:rPr>
            </w:pPr>
          </w:p>
        </w:tc>
        <w:tc>
          <w:tcPr>
            <w:tcW w:w="4363" w:type="pct"/>
            <w:tcBorders>
              <w:top w:val="single" w:sz="2" w:space="0" w:color="auto"/>
              <w:left w:val="single" w:sz="2" w:space="0" w:color="auto"/>
              <w:bottom w:val="single" w:sz="2" w:space="0" w:color="auto"/>
              <w:right w:val="single" w:sz="2" w:space="0" w:color="auto"/>
            </w:tcBorders>
            <w:vAlign w:val="bottom"/>
          </w:tcPr>
          <w:p w:rsidR="00536B8D" w:rsidRDefault="00536B8D" w:rsidP="00DD13F5">
            <w:pPr>
              <w:rPr>
                <w:rFonts w:cs="Arial"/>
                <w:szCs w:val="20"/>
                <w:highlight w:val="yellow"/>
              </w:rPr>
            </w:pPr>
          </w:p>
        </w:tc>
      </w:tr>
    </w:tbl>
    <w:p w:rsidR="0040447D" w:rsidRDefault="0040447D" w:rsidP="0040447D"/>
    <w:p w:rsidR="00524AF3" w:rsidRDefault="0052775F" w:rsidP="00F568AA">
      <w:pPr>
        <w:pStyle w:val="Titre11"/>
      </w:pPr>
      <w:bookmarkStart w:id="14" w:name="_Toc525807288"/>
      <w:bookmarkStart w:id="15" w:name="_Toc526408790"/>
      <w:bookmarkStart w:id="16" w:name="_Toc198220461"/>
      <w:bookmarkEnd w:id="14"/>
      <w:bookmarkEnd w:id="15"/>
      <w:r>
        <w:t>D</w:t>
      </w:r>
      <w:r w:rsidRPr="0052775F">
        <w:t>É</w:t>
      </w:r>
      <w:r>
        <w:t>FINITIONS</w:t>
      </w:r>
      <w:bookmarkEnd w:id="16"/>
      <w:r>
        <w:t xml:space="preserve"> </w:t>
      </w:r>
    </w:p>
    <w:p w:rsidR="0052775F" w:rsidRPr="0052775F" w:rsidRDefault="0052775F" w:rsidP="0052775F"/>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392"/>
        <w:gridCol w:w="8666"/>
      </w:tblGrid>
      <w:tr w:rsidR="0052775F" w:rsidRPr="00B8470C" w:rsidTr="00DD13F5">
        <w:trPr>
          <w:cantSplit/>
          <w:jc w:val="center"/>
        </w:trPr>
        <w:tc>
          <w:tcPr>
            <w:tcW w:w="692" w:type="pct"/>
            <w:tcBorders>
              <w:top w:val="single" w:sz="2" w:space="0" w:color="auto"/>
              <w:left w:val="single" w:sz="2" w:space="0" w:color="auto"/>
              <w:bottom w:val="single" w:sz="2" w:space="0" w:color="auto"/>
              <w:right w:val="single" w:sz="2" w:space="0" w:color="auto"/>
            </w:tcBorders>
            <w:vAlign w:val="center"/>
          </w:tcPr>
          <w:p w:rsidR="0052775F" w:rsidRPr="00B8470C" w:rsidRDefault="0052775F" w:rsidP="00DD13F5">
            <w:pPr>
              <w:pStyle w:val="Notedefin"/>
              <w:spacing w:before="20" w:after="20"/>
              <w:jc w:val="center"/>
              <w:rPr>
                <w:rFonts w:ascii="Arial" w:hAnsi="Arial" w:cs="Arial"/>
                <w:b/>
                <w:bCs/>
              </w:rPr>
            </w:pPr>
            <w:r w:rsidRPr="00B8470C">
              <w:rPr>
                <w:rFonts w:ascii="Arial" w:hAnsi="Arial" w:cs="Arial"/>
                <w:b/>
                <w:bCs/>
              </w:rPr>
              <w:t>Termes</w:t>
            </w:r>
          </w:p>
        </w:tc>
        <w:tc>
          <w:tcPr>
            <w:tcW w:w="4308" w:type="pct"/>
            <w:tcBorders>
              <w:top w:val="single" w:sz="2" w:space="0" w:color="auto"/>
              <w:left w:val="single" w:sz="2" w:space="0" w:color="auto"/>
              <w:bottom w:val="single" w:sz="2" w:space="0" w:color="auto"/>
              <w:right w:val="single" w:sz="2" w:space="0" w:color="auto"/>
            </w:tcBorders>
            <w:vAlign w:val="center"/>
          </w:tcPr>
          <w:p w:rsidR="0052775F" w:rsidRPr="00B8470C" w:rsidRDefault="0052775F" w:rsidP="00DD13F5">
            <w:pPr>
              <w:pStyle w:val="Notedefin"/>
              <w:spacing w:before="20" w:after="20"/>
              <w:jc w:val="center"/>
              <w:rPr>
                <w:rFonts w:ascii="Arial" w:hAnsi="Arial" w:cs="Arial"/>
                <w:b/>
                <w:bCs/>
              </w:rPr>
            </w:pPr>
            <w:r w:rsidRPr="00B8470C">
              <w:rPr>
                <w:rFonts w:ascii="Arial" w:hAnsi="Arial" w:cs="Arial"/>
                <w:b/>
                <w:bCs/>
              </w:rPr>
              <w:t>Définitions</w:t>
            </w:r>
          </w:p>
        </w:tc>
      </w:tr>
      <w:tr w:rsidR="0052775F" w:rsidRPr="00B8470C" w:rsidTr="00DD13F5">
        <w:trPr>
          <w:cantSplit/>
          <w:jc w:val="center"/>
        </w:trPr>
        <w:tc>
          <w:tcPr>
            <w:tcW w:w="692" w:type="pct"/>
            <w:tcBorders>
              <w:top w:val="single" w:sz="2" w:space="0" w:color="auto"/>
              <w:left w:val="single" w:sz="2" w:space="0" w:color="auto"/>
              <w:bottom w:val="single" w:sz="2" w:space="0" w:color="auto"/>
              <w:right w:val="single" w:sz="2" w:space="0" w:color="auto"/>
            </w:tcBorders>
            <w:vAlign w:val="center"/>
          </w:tcPr>
          <w:p w:rsidR="0052775F" w:rsidRPr="006B4DC1" w:rsidRDefault="0052775F" w:rsidP="00DD13F5">
            <w:pPr>
              <w:rPr>
                <w:rFonts w:cs="Arial"/>
                <w:szCs w:val="20"/>
              </w:rPr>
            </w:pPr>
          </w:p>
        </w:tc>
        <w:tc>
          <w:tcPr>
            <w:tcW w:w="4308" w:type="pct"/>
            <w:tcBorders>
              <w:top w:val="single" w:sz="2" w:space="0" w:color="auto"/>
              <w:left w:val="single" w:sz="2" w:space="0" w:color="auto"/>
              <w:bottom w:val="single" w:sz="2" w:space="0" w:color="auto"/>
              <w:right w:val="single" w:sz="2" w:space="0" w:color="auto"/>
            </w:tcBorders>
            <w:vAlign w:val="center"/>
          </w:tcPr>
          <w:p w:rsidR="0052775F" w:rsidRPr="00B8470C" w:rsidRDefault="0052775F" w:rsidP="00DD13F5">
            <w:pPr>
              <w:rPr>
                <w:rFonts w:cs="Arial"/>
                <w:szCs w:val="20"/>
              </w:rPr>
            </w:pPr>
            <w:r w:rsidRPr="006B4DC1">
              <w:rPr>
                <w:rFonts w:cs="Arial"/>
                <w:szCs w:val="20"/>
              </w:rPr>
              <w:t xml:space="preserve">Sans Observation </w:t>
            </w:r>
          </w:p>
        </w:tc>
      </w:tr>
    </w:tbl>
    <w:p w:rsidR="0052775F" w:rsidRPr="0052775F" w:rsidRDefault="0052775F" w:rsidP="0052775F"/>
    <w:sectPr w:rsidR="0052775F" w:rsidRPr="0052775F" w:rsidSect="00404DFE">
      <w:headerReference w:type="default" r:id="rId15"/>
      <w:pgSz w:w="11907" w:h="16839" w:code="9"/>
      <w:pgMar w:top="1134" w:right="851" w:bottom="2041" w:left="992" w:header="340"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19B" w:rsidRDefault="007F619B">
      <w:r>
        <w:separator/>
      </w:r>
    </w:p>
    <w:p w:rsidR="007F619B" w:rsidRDefault="007F619B"/>
    <w:p w:rsidR="007F619B" w:rsidRDefault="007F619B"/>
    <w:p w:rsidR="007F619B" w:rsidRDefault="007F619B"/>
  </w:endnote>
  <w:endnote w:type="continuationSeparator" w:id="0">
    <w:p w:rsidR="007F619B" w:rsidRDefault="007F619B">
      <w:r>
        <w:continuationSeparator/>
      </w:r>
    </w:p>
    <w:p w:rsidR="007F619B" w:rsidRDefault="007F619B"/>
    <w:p w:rsidR="007F619B" w:rsidRDefault="007F619B"/>
    <w:p w:rsidR="007F619B" w:rsidRDefault="007F6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6"/>
      <w:gridCol w:w="373"/>
      <w:gridCol w:w="373"/>
      <w:gridCol w:w="374"/>
      <w:gridCol w:w="374"/>
      <w:gridCol w:w="375"/>
      <w:gridCol w:w="6"/>
      <w:gridCol w:w="287"/>
      <w:gridCol w:w="67"/>
      <w:gridCol w:w="317"/>
      <w:gridCol w:w="375"/>
      <w:gridCol w:w="300"/>
      <w:gridCol w:w="75"/>
      <w:gridCol w:w="285"/>
      <w:gridCol w:w="29"/>
      <w:gridCol w:w="375"/>
      <w:gridCol w:w="375"/>
      <w:gridCol w:w="356"/>
      <w:gridCol w:w="21"/>
      <w:gridCol w:w="290"/>
      <w:gridCol w:w="29"/>
      <w:gridCol w:w="346"/>
      <w:gridCol w:w="375"/>
      <w:gridCol w:w="374"/>
      <w:gridCol w:w="375"/>
      <w:gridCol w:w="378"/>
      <w:gridCol w:w="320"/>
      <w:gridCol w:w="50"/>
      <w:gridCol w:w="324"/>
      <w:gridCol w:w="375"/>
      <w:gridCol w:w="375"/>
      <w:gridCol w:w="374"/>
      <w:gridCol w:w="360"/>
      <w:gridCol w:w="15"/>
      <w:gridCol w:w="327"/>
      <w:gridCol w:w="34"/>
      <w:gridCol w:w="342"/>
      <w:gridCol w:w="160"/>
      <w:gridCol w:w="376"/>
      <w:gridCol w:w="332"/>
    </w:tblGrid>
    <w:tr w:rsidR="007C0F5F" w:rsidRPr="0043788D" w:rsidTr="004F708E">
      <w:trPr>
        <w:gridAfter w:val="1"/>
        <w:wAfter w:w="332" w:type="dxa"/>
        <w:jc w:val="center"/>
      </w:trPr>
      <w:tc>
        <w:tcPr>
          <w:tcW w:w="366" w:type="dxa"/>
          <w:tcBorders>
            <w:top w:val="single" w:sz="12" w:space="0" w:color="auto"/>
            <w:left w:val="single" w:sz="12" w:space="0" w:color="auto"/>
            <w:bottom w:val="single" w:sz="12" w:space="0" w:color="auto"/>
            <w:right w:val="single" w:sz="12" w:space="0" w:color="auto"/>
          </w:tcBorders>
          <w:vAlign w:val="center"/>
        </w:tcPr>
        <w:p w:rsidR="007C0F5F" w:rsidRPr="004752E0" w:rsidRDefault="00762AFA" w:rsidP="006D3DE5">
          <w:pPr>
            <w:pStyle w:val="Corpsdetexte"/>
            <w:jc w:val="center"/>
            <w:rPr>
              <w:sz w:val="20"/>
              <w:szCs w:val="20"/>
              <w:highlight w:val="yellow"/>
            </w:rPr>
          </w:pPr>
          <w:r>
            <w:rPr>
              <w:sz w:val="20"/>
              <w:szCs w:val="20"/>
              <w:highlight w:val="yellow"/>
            </w:rPr>
            <w:t>B</w:t>
          </w:r>
        </w:p>
      </w:tc>
      <w:tc>
        <w:tcPr>
          <w:tcW w:w="373" w:type="dxa"/>
          <w:tcBorders>
            <w:top w:val="single" w:sz="12" w:space="0" w:color="auto"/>
            <w:left w:val="single" w:sz="12" w:space="0" w:color="auto"/>
            <w:bottom w:val="single" w:sz="12" w:space="0" w:color="auto"/>
            <w:right w:val="single" w:sz="12" w:space="0" w:color="auto"/>
          </w:tcBorders>
          <w:vAlign w:val="center"/>
        </w:tcPr>
        <w:p w:rsidR="007C0F5F" w:rsidRPr="004752E0" w:rsidRDefault="00762AFA" w:rsidP="00762AFA">
          <w:pPr>
            <w:pStyle w:val="Corpsdetexte"/>
            <w:jc w:val="center"/>
            <w:rPr>
              <w:sz w:val="20"/>
              <w:szCs w:val="20"/>
              <w:highlight w:val="yellow"/>
            </w:rPr>
          </w:pPr>
          <w:r>
            <w:rPr>
              <w:sz w:val="20"/>
              <w:szCs w:val="20"/>
              <w:highlight w:val="yellow"/>
            </w:rPr>
            <w:t>N</w:t>
          </w:r>
        </w:p>
      </w:tc>
      <w:tc>
        <w:tcPr>
          <w:tcW w:w="373" w:type="dxa"/>
          <w:tcBorders>
            <w:top w:val="single" w:sz="12" w:space="0" w:color="auto"/>
            <w:left w:val="single" w:sz="12" w:space="0" w:color="auto"/>
            <w:bottom w:val="single" w:sz="12" w:space="0" w:color="auto"/>
            <w:right w:val="single" w:sz="12" w:space="0" w:color="auto"/>
          </w:tcBorders>
          <w:vAlign w:val="center"/>
        </w:tcPr>
        <w:p w:rsidR="007C0F5F" w:rsidRPr="004752E0" w:rsidRDefault="00762AFA" w:rsidP="006D3DE5">
          <w:pPr>
            <w:pStyle w:val="Corpsdetexte"/>
            <w:jc w:val="center"/>
            <w:rPr>
              <w:sz w:val="20"/>
              <w:szCs w:val="20"/>
              <w:highlight w:val="yellow"/>
            </w:rPr>
          </w:pPr>
          <w:r>
            <w:rPr>
              <w:sz w:val="20"/>
              <w:szCs w:val="20"/>
              <w:highlight w:val="yellow"/>
            </w:rPr>
            <w:t>T</w:t>
          </w:r>
        </w:p>
      </w:tc>
      <w:tc>
        <w:tcPr>
          <w:tcW w:w="374" w:type="dxa"/>
          <w:tcBorders>
            <w:top w:val="single" w:sz="12" w:space="0" w:color="auto"/>
            <w:left w:val="single" w:sz="12" w:space="0" w:color="auto"/>
            <w:bottom w:val="single" w:sz="12" w:space="0" w:color="auto"/>
            <w:right w:val="single" w:sz="12" w:space="0" w:color="auto"/>
          </w:tcBorders>
        </w:tcPr>
        <w:p w:rsidR="007C0F5F" w:rsidRPr="004752E0" w:rsidRDefault="00762AFA" w:rsidP="006D3DE5">
          <w:pPr>
            <w:pStyle w:val="Corpsdetexte"/>
            <w:jc w:val="center"/>
            <w:rPr>
              <w:sz w:val="20"/>
              <w:szCs w:val="20"/>
              <w:highlight w:val="yellow"/>
            </w:rPr>
          </w:pPr>
          <w:r>
            <w:rPr>
              <w:sz w:val="20"/>
              <w:szCs w:val="20"/>
              <w:highlight w:val="yellow"/>
            </w:rPr>
            <w:t>G</w:t>
          </w:r>
        </w:p>
      </w:tc>
      <w:tc>
        <w:tcPr>
          <w:tcW w:w="374" w:type="dxa"/>
          <w:tcBorders>
            <w:top w:val="single" w:sz="12" w:space="0" w:color="auto"/>
            <w:left w:val="single" w:sz="12" w:space="0" w:color="auto"/>
            <w:bottom w:val="single" w:sz="12" w:space="0" w:color="auto"/>
            <w:right w:val="single" w:sz="12" w:space="0" w:color="auto"/>
          </w:tcBorders>
          <w:vAlign w:val="center"/>
        </w:tcPr>
        <w:p w:rsidR="007C0F5F" w:rsidRPr="004752E0" w:rsidRDefault="00762AFA" w:rsidP="006D3DE5">
          <w:pPr>
            <w:pStyle w:val="Corpsdetexte"/>
            <w:jc w:val="center"/>
            <w:rPr>
              <w:sz w:val="20"/>
              <w:szCs w:val="20"/>
              <w:highlight w:val="yellow"/>
            </w:rPr>
          </w:pPr>
          <w:r>
            <w:rPr>
              <w:sz w:val="20"/>
              <w:szCs w:val="20"/>
              <w:highlight w:val="yellow"/>
            </w:rPr>
            <w:t>T</w:t>
          </w:r>
        </w:p>
      </w:tc>
      <w:tc>
        <w:tcPr>
          <w:tcW w:w="375" w:type="dxa"/>
          <w:tcBorders>
            <w:top w:val="single" w:sz="12" w:space="0" w:color="auto"/>
            <w:left w:val="single" w:sz="12" w:space="0" w:color="auto"/>
            <w:bottom w:val="single" w:sz="12" w:space="0" w:color="auto"/>
            <w:right w:val="single" w:sz="12" w:space="0" w:color="auto"/>
          </w:tcBorders>
          <w:vAlign w:val="center"/>
        </w:tcPr>
        <w:p w:rsidR="007C0F5F" w:rsidRPr="004752E0" w:rsidRDefault="00762AFA" w:rsidP="006D3DE5">
          <w:pPr>
            <w:pStyle w:val="Corpsdetexte"/>
            <w:jc w:val="center"/>
            <w:rPr>
              <w:sz w:val="20"/>
              <w:szCs w:val="20"/>
              <w:highlight w:val="yellow"/>
            </w:rPr>
          </w:pPr>
          <w:r>
            <w:rPr>
              <w:sz w:val="20"/>
              <w:szCs w:val="20"/>
              <w:highlight w:val="yellow"/>
            </w:rPr>
            <w:t>C</w:t>
          </w:r>
        </w:p>
      </w:tc>
      <w:tc>
        <w:tcPr>
          <w:tcW w:w="293" w:type="dxa"/>
          <w:gridSpan w:val="2"/>
          <w:tcBorders>
            <w:top w:val="nil"/>
            <w:left w:val="nil"/>
            <w:bottom w:val="nil"/>
            <w:right w:val="nil"/>
          </w:tcBorders>
          <w:vAlign w:val="center"/>
        </w:tcPr>
        <w:p w:rsidR="007C0F5F" w:rsidRPr="004752E0" w:rsidRDefault="007C0F5F" w:rsidP="006D3DE5">
          <w:pPr>
            <w:pStyle w:val="Corpsdetexte"/>
            <w:jc w:val="center"/>
            <w:rPr>
              <w:sz w:val="20"/>
              <w:szCs w:val="20"/>
              <w:highlight w:val="yellow"/>
              <w:lang w:val="en-GB"/>
            </w:rPr>
          </w:pPr>
          <w:r w:rsidRPr="004752E0">
            <w:rPr>
              <w:sz w:val="20"/>
              <w:szCs w:val="20"/>
              <w:highlight w:val="yellow"/>
              <w:lang w:val="en-GB"/>
            </w:rPr>
            <w:t>-</w:t>
          </w:r>
        </w:p>
      </w:tc>
      <w:tc>
        <w:tcPr>
          <w:tcW w:w="384"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p>
      </w:tc>
      <w:tc>
        <w:tcPr>
          <w:tcW w:w="375"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p>
      </w:tc>
      <w:tc>
        <w:tcPr>
          <w:tcW w:w="375"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p>
      </w:tc>
      <w:tc>
        <w:tcPr>
          <w:tcW w:w="314" w:type="dxa"/>
          <w:gridSpan w:val="2"/>
          <w:tcBorders>
            <w:top w:val="nil"/>
            <w:left w:val="nil"/>
            <w:bottom w:val="nil"/>
            <w:right w:val="nil"/>
          </w:tcBorders>
          <w:vAlign w:val="center"/>
        </w:tcPr>
        <w:p w:rsidR="007C0F5F" w:rsidRPr="004752E0" w:rsidRDefault="007C0F5F" w:rsidP="006D3DE5">
          <w:pPr>
            <w:pStyle w:val="Corpsdetexte"/>
            <w:jc w:val="center"/>
            <w:rPr>
              <w:sz w:val="20"/>
              <w:szCs w:val="20"/>
              <w:highlight w:val="yellow"/>
              <w:lang w:val="en-GB"/>
            </w:rPr>
          </w:pPr>
          <w:r w:rsidRPr="004752E0">
            <w:rPr>
              <w:sz w:val="20"/>
              <w:szCs w:val="20"/>
              <w:highlight w:val="yellow"/>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r w:rsidRPr="004752E0">
            <w:rPr>
              <w:sz w:val="20"/>
              <w:szCs w:val="20"/>
              <w:highlight w:val="yellow"/>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r w:rsidRPr="004752E0">
            <w:rPr>
              <w:sz w:val="20"/>
              <w:szCs w:val="20"/>
              <w:highlight w:val="yellow"/>
              <w:lang w:val="en-GB"/>
            </w:rPr>
            <w:t>I</w:t>
          </w:r>
        </w:p>
      </w:tc>
      <w:tc>
        <w:tcPr>
          <w:tcW w:w="377"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lang w:val="en-GB"/>
            </w:rPr>
          </w:pPr>
          <w:r w:rsidRPr="004752E0">
            <w:rPr>
              <w:sz w:val="20"/>
              <w:szCs w:val="20"/>
              <w:highlight w:val="yellow"/>
              <w:lang w:val="en-GB"/>
            </w:rPr>
            <w:t>D</w:t>
          </w:r>
        </w:p>
      </w:tc>
      <w:tc>
        <w:tcPr>
          <w:tcW w:w="290" w:type="dxa"/>
          <w:tcBorders>
            <w:top w:val="nil"/>
            <w:left w:val="single" w:sz="12" w:space="0" w:color="auto"/>
            <w:bottom w:val="nil"/>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p>
      </w:tc>
      <w:tc>
        <w:tcPr>
          <w:tcW w:w="375"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p>
      </w:tc>
      <w:tc>
        <w:tcPr>
          <w:tcW w:w="374"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p>
      </w:tc>
      <w:tc>
        <w:tcPr>
          <w:tcW w:w="375" w:type="dxa"/>
          <w:tcBorders>
            <w:top w:val="single" w:sz="12" w:space="0" w:color="auto"/>
            <w:left w:val="nil"/>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p>
      </w:tc>
      <w:tc>
        <w:tcPr>
          <w:tcW w:w="378" w:type="dxa"/>
          <w:tcBorders>
            <w:top w:val="single" w:sz="12" w:space="0" w:color="auto"/>
            <w:left w:val="single" w:sz="12" w:space="0" w:color="auto"/>
            <w:bottom w:val="single" w:sz="12" w:space="0" w:color="auto"/>
            <w:right w:val="nil"/>
          </w:tcBorders>
          <w:vAlign w:val="center"/>
        </w:tcPr>
        <w:p w:rsidR="007C0F5F" w:rsidRPr="004752E0" w:rsidRDefault="007C0F5F" w:rsidP="006D3DE5">
          <w:pPr>
            <w:pStyle w:val="Corpsdetexte"/>
            <w:jc w:val="center"/>
            <w:rPr>
              <w:sz w:val="20"/>
              <w:szCs w:val="20"/>
              <w:highlight w:val="yellow"/>
            </w:rPr>
          </w:pPr>
        </w:p>
      </w:tc>
      <w:tc>
        <w:tcPr>
          <w:tcW w:w="320" w:type="dxa"/>
          <w:tcBorders>
            <w:top w:val="nil"/>
            <w:left w:val="single" w:sz="12" w:space="0" w:color="auto"/>
            <w:bottom w:val="nil"/>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0</w:t>
          </w:r>
        </w:p>
      </w:tc>
      <w:tc>
        <w:tcPr>
          <w:tcW w:w="375" w:type="dxa"/>
          <w:tcBorders>
            <w:top w:val="single" w:sz="12" w:space="0" w:color="auto"/>
            <w:left w:val="nil"/>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0</w:t>
          </w:r>
        </w:p>
      </w:tc>
      <w:tc>
        <w:tcPr>
          <w:tcW w:w="375" w:type="dxa"/>
          <w:tcBorders>
            <w:top w:val="single" w:sz="12" w:space="0" w:color="auto"/>
            <w:left w:val="nil"/>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0</w:t>
          </w:r>
        </w:p>
      </w:tc>
      <w:tc>
        <w:tcPr>
          <w:tcW w:w="374" w:type="dxa"/>
          <w:tcBorders>
            <w:top w:val="single" w:sz="12" w:space="0" w:color="auto"/>
            <w:left w:val="single" w:sz="12" w:space="0" w:color="auto"/>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0</w:t>
          </w:r>
        </w:p>
      </w:tc>
      <w:tc>
        <w:tcPr>
          <w:tcW w:w="375" w:type="dxa"/>
          <w:gridSpan w:val="2"/>
          <w:tcBorders>
            <w:top w:val="single" w:sz="12" w:space="0" w:color="auto"/>
            <w:left w:val="nil"/>
            <w:bottom w:val="single" w:sz="12" w:space="0" w:color="auto"/>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1</w:t>
          </w:r>
        </w:p>
      </w:tc>
      <w:tc>
        <w:tcPr>
          <w:tcW w:w="327" w:type="dxa"/>
          <w:tcBorders>
            <w:top w:val="nil"/>
            <w:left w:val="single" w:sz="12" w:space="0" w:color="auto"/>
            <w:bottom w:val="nil"/>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rsidR="007C0F5F" w:rsidRPr="004752E0" w:rsidRDefault="00A75F34" w:rsidP="00F916F3">
          <w:pPr>
            <w:pStyle w:val="Corpsdetexte"/>
            <w:jc w:val="center"/>
            <w:rPr>
              <w:sz w:val="20"/>
              <w:szCs w:val="20"/>
              <w:highlight w:val="yellow"/>
            </w:rPr>
          </w:pPr>
          <w:r w:rsidRPr="004752E0">
            <w:rPr>
              <w:sz w:val="20"/>
              <w:szCs w:val="20"/>
              <w:highlight w:val="yellow"/>
            </w:rPr>
            <w:t>1</w:t>
          </w:r>
        </w:p>
      </w:tc>
      <w:tc>
        <w:tcPr>
          <w:tcW w:w="160" w:type="dxa"/>
          <w:tcBorders>
            <w:top w:val="nil"/>
            <w:left w:val="single" w:sz="12" w:space="0" w:color="auto"/>
            <w:bottom w:val="nil"/>
            <w:right w:val="single" w:sz="12" w:space="0" w:color="auto"/>
          </w:tcBorders>
          <w:vAlign w:val="center"/>
        </w:tcPr>
        <w:p w:rsidR="007C0F5F" w:rsidRPr="004752E0" w:rsidRDefault="007C0F5F" w:rsidP="006D3DE5">
          <w:pPr>
            <w:pStyle w:val="Corpsdetexte"/>
            <w:jc w:val="center"/>
            <w:rPr>
              <w:sz w:val="20"/>
              <w:szCs w:val="20"/>
              <w:highlight w:val="yellow"/>
            </w:rPr>
          </w:pPr>
          <w:r w:rsidRPr="004752E0">
            <w:rPr>
              <w:sz w:val="20"/>
              <w:szCs w:val="20"/>
              <w:highlight w:val="yellow"/>
            </w:rPr>
            <w:t>.</w:t>
          </w:r>
        </w:p>
      </w:tc>
      <w:tc>
        <w:tcPr>
          <w:tcW w:w="376" w:type="dxa"/>
          <w:tcBorders>
            <w:top w:val="single" w:sz="12" w:space="0" w:color="auto"/>
            <w:left w:val="single" w:sz="12" w:space="0" w:color="auto"/>
            <w:bottom w:val="single" w:sz="12" w:space="0" w:color="auto"/>
            <w:right w:val="single" w:sz="12" w:space="0" w:color="auto"/>
          </w:tcBorders>
        </w:tcPr>
        <w:p w:rsidR="007C0F5F" w:rsidRPr="004752E0" w:rsidRDefault="007C0F5F" w:rsidP="00F916F3">
          <w:pPr>
            <w:pStyle w:val="Corpsdetexte"/>
            <w:jc w:val="center"/>
            <w:rPr>
              <w:sz w:val="20"/>
              <w:szCs w:val="20"/>
              <w:highlight w:val="yellow"/>
            </w:rPr>
          </w:pPr>
          <w:r w:rsidRPr="004752E0">
            <w:rPr>
              <w:sz w:val="20"/>
              <w:szCs w:val="20"/>
              <w:highlight w:val="yellow"/>
            </w:rPr>
            <w:t>0</w:t>
          </w:r>
        </w:p>
      </w:tc>
    </w:tr>
    <w:tr w:rsidR="007C0F5F" w:rsidRPr="0043788D" w:rsidTr="004F708E">
      <w:trPr>
        <w:jc w:val="center"/>
      </w:trPr>
      <w:tc>
        <w:tcPr>
          <w:tcW w:w="2241" w:type="dxa"/>
          <w:gridSpan w:val="7"/>
          <w:tcBorders>
            <w:top w:val="single" w:sz="4" w:space="0" w:color="auto"/>
            <w:left w:val="nil"/>
            <w:bottom w:val="nil"/>
            <w:right w:val="nil"/>
          </w:tcBorders>
        </w:tcPr>
        <w:p w:rsidR="007C0F5F" w:rsidRPr="0043788D" w:rsidRDefault="007C0F5F" w:rsidP="006D3DE5">
          <w:pPr>
            <w:pStyle w:val="Corpsdetexte"/>
            <w:jc w:val="center"/>
            <w:rPr>
              <w:sz w:val="20"/>
              <w:szCs w:val="20"/>
            </w:rPr>
          </w:pPr>
          <w:r w:rsidRPr="0043788D">
            <w:rPr>
              <w:sz w:val="20"/>
              <w:szCs w:val="20"/>
            </w:rPr>
            <w:t>Code Projet</w:t>
          </w:r>
        </w:p>
      </w:tc>
      <w:tc>
        <w:tcPr>
          <w:tcW w:w="354" w:type="dxa"/>
          <w:gridSpan w:val="2"/>
          <w:tcBorders>
            <w:top w:val="nil"/>
            <w:left w:val="nil"/>
            <w:bottom w:val="nil"/>
            <w:right w:val="nil"/>
          </w:tcBorders>
        </w:tcPr>
        <w:p w:rsidR="007C0F5F" w:rsidRPr="0043788D" w:rsidRDefault="007C0F5F" w:rsidP="006D3DE5">
          <w:pPr>
            <w:pStyle w:val="Corpsdetexte"/>
            <w:jc w:val="center"/>
            <w:rPr>
              <w:sz w:val="20"/>
              <w:szCs w:val="20"/>
            </w:rPr>
          </w:pPr>
        </w:p>
      </w:tc>
      <w:tc>
        <w:tcPr>
          <w:tcW w:w="992" w:type="dxa"/>
          <w:gridSpan w:val="3"/>
          <w:tcBorders>
            <w:top w:val="nil"/>
            <w:left w:val="nil"/>
            <w:bottom w:val="nil"/>
            <w:right w:val="nil"/>
          </w:tcBorders>
        </w:tcPr>
        <w:p w:rsidR="007C0F5F" w:rsidRPr="0043788D" w:rsidRDefault="007C0F5F" w:rsidP="006D3DE5">
          <w:pPr>
            <w:pStyle w:val="Corpsdetexte"/>
            <w:jc w:val="center"/>
            <w:rPr>
              <w:sz w:val="20"/>
              <w:szCs w:val="20"/>
            </w:rPr>
          </w:pPr>
          <w:r w:rsidRPr="0043788D">
            <w:rPr>
              <w:sz w:val="20"/>
              <w:szCs w:val="20"/>
            </w:rPr>
            <w:t>Type</w:t>
          </w:r>
        </w:p>
      </w:tc>
      <w:tc>
        <w:tcPr>
          <w:tcW w:w="360" w:type="dxa"/>
          <w:gridSpan w:val="2"/>
          <w:tcBorders>
            <w:top w:val="nil"/>
            <w:left w:val="nil"/>
            <w:bottom w:val="nil"/>
            <w:right w:val="nil"/>
          </w:tcBorders>
        </w:tcPr>
        <w:p w:rsidR="007C0F5F" w:rsidRPr="0043788D" w:rsidRDefault="007C0F5F" w:rsidP="006D3DE5">
          <w:pPr>
            <w:pStyle w:val="Corpsdetexte"/>
            <w:jc w:val="center"/>
            <w:rPr>
              <w:sz w:val="20"/>
              <w:szCs w:val="20"/>
            </w:rPr>
          </w:pPr>
        </w:p>
      </w:tc>
      <w:tc>
        <w:tcPr>
          <w:tcW w:w="1135" w:type="dxa"/>
          <w:gridSpan w:val="4"/>
          <w:tcBorders>
            <w:top w:val="nil"/>
            <w:left w:val="nil"/>
            <w:bottom w:val="nil"/>
            <w:right w:val="nil"/>
          </w:tcBorders>
        </w:tcPr>
        <w:p w:rsidR="007C0F5F" w:rsidRPr="0043788D" w:rsidRDefault="007C0F5F" w:rsidP="006D3DE5">
          <w:pPr>
            <w:pStyle w:val="Corpsdetexte"/>
            <w:jc w:val="center"/>
            <w:rPr>
              <w:sz w:val="20"/>
              <w:szCs w:val="20"/>
            </w:rPr>
          </w:pPr>
          <w:r w:rsidRPr="0043788D">
            <w:rPr>
              <w:sz w:val="20"/>
              <w:szCs w:val="20"/>
            </w:rPr>
            <w:t>Émetteur</w:t>
          </w:r>
        </w:p>
      </w:tc>
      <w:tc>
        <w:tcPr>
          <w:tcW w:w="340" w:type="dxa"/>
          <w:gridSpan w:val="3"/>
          <w:tcBorders>
            <w:top w:val="nil"/>
            <w:left w:val="nil"/>
            <w:bottom w:val="nil"/>
            <w:right w:val="nil"/>
          </w:tcBorders>
        </w:tcPr>
        <w:p w:rsidR="007C0F5F" w:rsidRPr="0043788D" w:rsidRDefault="007C0F5F" w:rsidP="006D3DE5">
          <w:pPr>
            <w:pStyle w:val="Corpsdetexte"/>
            <w:jc w:val="center"/>
            <w:rPr>
              <w:sz w:val="20"/>
              <w:szCs w:val="20"/>
            </w:rPr>
          </w:pPr>
        </w:p>
      </w:tc>
      <w:tc>
        <w:tcPr>
          <w:tcW w:w="1848" w:type="dxa"/>
          <w:gridSpan w:val="5"/>
          <w:tcBorders>
            <w:top w:val="nil"/>
            <w:left w:val="nil"/>
            <w:bottom w:val="nil"/>
            <w:right w:val="nil"/>
          </w:tcBorders>
        </w:tcPr>
        <w:p w:rsidR="007C0F5F" w:rsidRPr="0043788D" w:rsidRDefault="007C0F5F" w:rsidP="006D3DE5">
          <w:pPr>
            <w:pStyle w:val="Corpsdetexte"/>
            <w:jc w:val="center"/>
            <w:rPr>
              <w:sz w:val="20"/>
              <w:szCs w:val="20"/>
            </w:rPr>
          </w:pPr>
          <w:r w:rsidRPr="0043788D">
            <w:rPr>
              <w:sz w:val="20"/>
              <w:szCs w:val="20"/>
            </w:rPr>
            <w:t>Arborescence</w:t>
          </w:r>
        </w:p>
      </w:tc>
      <w:tc>
        <w:tcPr>
          <w:tcW w:w="370" w:type="dxa"/>
          <w:gridSpan w:val="2"/>
          <w:tcBorders>
            <w:top w:val="nil"/>
            <w:left w:val="nil"/>
            <w:bottom w:val="nil"/>
            <w:right w:val="nil"/>
          </w:tcBorders>
        </w:tcPr>
        <w:p w:rsidR="007C0F5F" w:rsidRPr="0043788D" w:rsidRDefault="007C0F5F" w:rsidP="006D3DE5">
          <w:pPr>
            <w:pStyle w:val="Corpsdetexte"/>
            <w:jc w:val="center"/>
            <w:rPr>
              <w:sz w:val="20"/>
              <w:szCs w:val="20"/>
            </w:rPr>
          </w:pPr>
        </w:p>
      </w:tc>
      <w:tc>
        <w:tcPr>
          <w:tcW w:w="1808" w:type="dxa"/>
          <w:gridSpan w:val="5"/>
          <w:tcBorders>
            <w:top w:val="nil"/>
            <w:left w:val="nil"/>
            <w:bottom w:val="nil"/>
            <w:right w:val="nil"/>
          </w:tcBorders>
        </w:tcPr>
        <w:p w:rsidR="007C0F5F" w:rsidRPr="0043788D" w:rsidRDefault="007C0F5F" w:rsidP="006D3DE5">
          <w:pPr>
            <w:pStyle w:val="Corpsdetexte"/>
            <w:jc w:val="center"/>
            <w:rPr>
              <w:sz w:val="20"/>
              <w:szCs w:val="20"/>
            </w:rPr>
          </w:pPr>
          <w:r w:rsidRPr="0043788D">
            <w:rPr>
              <w:sz w:val="20"/>
              <w:szCs w:val="20"/>
            </w:rPr>
            <w:t>N° document</w:t>
          </w:r>
        </w:p>
      </w:tc>
      <w:tc>
        <w:tcPr>
          <w:tcW w:w="376" w:type="dxa"/>
          <w:gridSpan w:val="3"/>
          <w:tcBorders>
            <w:top w:val="nil"/>
            <w:left w:val="nil"/>
            <w:bottom w:val="nil"/>
            <w:right w:val="nil"/>
          </w:tcBorders>
        </w:tcPr>
        <w:p w:rsidR="007C0F5F" w:rsidRPr="0043788D" w:rsidRDefault="007C0F5F" w:rsidP="006D3DE5">
          <w:pPr>
            <w:pStyle w:val="Corpsdetexte"/>
            <w:jc w:val="center"/>
            <w:rPr>
              <w:sz w:val="20"/>
              <w:szCs w:val="20"/>
            </w:rPr>
          </w:pPr>
        </w:p>
      </w:tc>
      <w:tc>
        <w:tcPr>
          <w:tcW w:w="1210" w:type="dxa"/>
          <w:gridSpan w:val="4"/>
          <w:tcBorders>
            <w:top w:val="nil"/>
            <w:left w:val="nil"/>
            <w:bottom w:val="nil"/>
            <w:right w:val="nil"/>
          </w:tcBorders>
        </w:tcPr>
        <w:p w:rsidR="007C0F5F" w:rsidRPr="0043788D" w:rsidRDefault="007C0F5F" w:rsidP="006D3DE5">
          <w:pPr>
            <w:pStyle w:val="Corpsdetexte"/>
            <w:ind w:left="0" w:firstLine="0"/>
            <w:rPr>
              <w:sz w:val="20"/>
              <w:szCs w:val="20"/>
            </w:rPr>
          </w:pPr>
          <w:r w:rsidRPr="0043788D">
            <w:rPr>
              <w:sz w:val="20"/>
              <w:szCs w:val="20"/>
            </w:rPr>
            <w:t xml:space="preserve"> Version</w:t>
          </w:r>
        </w:p>
      </w:tc>
    </w:tr>
  </w:tbl>
  <w:p w:rsidR="007C0F5F" w:rsidRPr="0043788D" w:rsidRDefault="007C0F5F" w:rsidP="008D5547">
    <w:pPr>
      <w:spacing w:after="0"/>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7C0F5F" w:rsidRPr="0043788D" w:rsidTr="0043788D">
      <w:trPr>
        <w:cantSplit/>
        <w:trHeight w:val="474"/>
        <w:jc w:val="center"/>
      </w:trPr>
      <w:tc>
        <w:tcPr>
          <w:tcW w:w="10065" w:type="dxa"/>
          <w:vAlign w:val="center"/>
        </w:tcPr>
        <w:p w:rsidR="007C0F5F" w:rsidRPr="0043788D" w:rsidRDefault="007C0F5F" w:rsidP="00DA58AE">
          <w:pPr>
            <w:pStyle w:val="Pieddepage"/>
          </w:pPr>
          <w:r w:rsidRPr="0043788D">
            <w:t>Ce doc</w:t>
          </w:r>
          <w:r w:rsidR="00A75F34">
            <w:t>ument est la propriété du SID Méditerranée</w:t>
          </w:r>
          <w:r w:rsidRPr="0043788D">
            <w:t xml:space="preserve"> et ne peut être utilisé, reproduit, ou communiqué sans son autorisation.</w:t>
          </w:r>
        </w:p>
      </w:tc>
    </w:tr>
  </w:tbl>
  <w:p w:rsidR="007C0F5F" w:rsidRDefault="007C0F5F" w:rsidP="001A2E3A">
    <w:pPr>
      <w:ind w:left="3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19B" w:rsidRDefault="007F619B" w:rsidP="009959E2">
      <w:r>
        <w:separator/>
      </w:r>
    </w:p>
  </w:footnote>
  <w:footnote w:type="continuationSeparator" w:id="0">
    <w:p w:rsidR="007F619B" w:rsidRDefault="007F619B">
      <w:r>
        <w:continuationSeparator/>
      </w:r>
    </w:p>
    <w:p w:rsidR="007F619B" w:rsidRDefault="007F619B"/>
    <w:p w:rsidR="007F619B" w:rsidRDefault="007F619B"/>
    <w:p w:rsidR="007F619B" w:rsidRDefault="007F61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F5F" w:rsidRPr="0043788D" w:rsidRDefault="00A75F34" w:rsidP="007D50BF">
    <w:pPr>
      <w:pStyle w:val="En-tte"/>
      <w:jc w:val="left"/>
      <w:rPr>
        <w:sz w:val="20"/>
        <w:szCs w:val="20"/>
      </w:rPr>
    </w:pPr>
    <w:r w:rsidRPr="00A75F34">
      <w:rPr>
        <w:noProof/>
        <w:sz w:val="20"/>
        <w:szCs w:val="20"/>
      </w:rPr>
      <w:drawing>
        <wp:inline distT="0" distB="0" distL="0" distR="0">
          <wp:extent cx="1377950" cy="1157540"/>
          <wp:effectExtent l="0" t="0" r="0" b="5080"/>
          <wp:docPr id="2" name="Image 2" descr="C:\Users\g.treca\Pictures\Saved Pictures\Annotation 2025-01-06 162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treca\Pictures\Saved Pictures\Annotation 2025-01-06 16274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889" cy="1160849"/>
                  </a:xfrm>
                  <a:prstGeom prst="rect">
                    <a:avLst/>
                  </a:prstGeom>
                  <a:noFill/>
                  <a:ln>
                    <a:noFill/>
                  </a:ln>
                </pic:spPr>
              </pic:pic>
            </a:graphicData>
          </a:graphic>
        </wp:inline>
      </w:drawing>
    </w:r>
    <w:r w:rsidR="007D50BF" w:rsidRPr="0043788D">
      <w:rPr>
        <w:noProof/>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363"/>
      <w:gridCol w:w="1980"/>
    </w:tblGrid>
    <w:tr w:rsidR="007C0F5F" w:rsidTr="00A41F25">
      <w:trPr>
        <w:cantSplit/>
        <w:trHeight w:val="815"/>
      </w:trPr>
      <w:tc>
        <w:tcPr>
          <w:tcW w:w="8363" w:type="dxa"/>
          <w:vMerge w:val="restart"/>
          <w:tcBorders>
            <w:top w:val="single" w:sz="12" w:space="0" w:color="auto"/>
            <w:left w:val="single" w:sz="12" w:space="0" w:color="auto"/>
            <w:right w:val="single" w:sz="4" w:space="0" w:color="auto"/>
          </w:tcBorders>
          <w:vAlign w:val="center"/>
          <w:hideMark/>
        </w:tcPr>
        <w:sdt>
          <w:sdtPr>
            <w:rPr>
              <w:rFonts w:ascii="Arial" w:hAnsi="Arial"/>
              <w:b/>
            </w:rPr>
            <w:alias w:val="Titre_Doc"/>
            <w:tag w:val="Titre"/>
            <w:id w:val="1254323506"/>
            <w:placeholder>
              <w:docPart w:val="6F5D6FFBFDB84A119674AB6CC9E9C8E8"/>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Titre[1]" w:storeItemID="{E9A0E234-D234-40F8-899B-A26A68198DB9}"/>
            <w:text/>
          </w:sdtPr>
          <w:sdtEndPr/>
          <w:sdtContent>
            <w:p w:rsidR="007C0F5F" w:rsidRDefault="00780F5D" w:rsidP="0043788D">
              <w:pPr>
                <w:spacing w:before="120" w:after="0"/>
                <w:jc w:val="center"/>
                <w:rPr>
                  <w:rFonts w:ascii="Arial" w:hAnsi="Arial"/>
                  <w:b/>
                  <w:bCs/>
                  <w:caps/>
                </w:rPr>
              </w:pPr>
              <w:r>
                <w:rPr>
                  <w:rFonts w:ascii="Arial" w:hAnsi="Arial"/>
                  <w:b/>
                </w:rPr>
                <w:t xml:space="preserve">Liste des documents de référence et applicable </w:t>
              </w:r>
            </w:p>
          </w:sdtContent>
        </w:sdt>
        <w:sdt>
          <w:sdtPr>
            <w:rPr>
              <w:rFonts w:ascii="Arial Narrow" w:hAnsi="Arial Narrow" w:cs="Arial"/>
              <w:b/>
              <w:bCs/>
              <w:caps/>
              <w:sz w:val="20"/>
              <w:szCs w:val="20"/>
            </w:rPr>
            <w:alias w:val="Item projet - thème"/>
            <w:tag w:val="Projet_x0020__x002d__x0020_Th_x00e8_me"/>
            <w:id w:val="1798876334"/>
            <w:placeholder>
              <w:docPart w:val="CABB589A5C804AF3AD63476253DA9DE2"/>
            </w:placeholder>
            <w:dataBinding w:prefixMappings="xmlns:ns0='http://schemas.microsoft.com/office/2006/metadata/properties' xmlns:ns1='http://www.w3.org/2001/XMLSchema-instance' xmlns:ns2='http://schemas.microsoft.com/office/infopath/2007/PartnerControls' xmlns:ns3='28939810-4282-4d85-9f62-e6db0f2f4c3a' xmlns:ns4='82f25c51-4279-4210-825a-8198b6b7c882' xmlns:ns5='http://schemas.microsoft.com/sharepoint/v4' " w:xpath="/ns0:properties[1]/documentManagement[1]/ns3:Projet_x0020_-_x0020_Thème[1]" w:storeItemID="{E9A0E234-D234-40F8-899B-A26A68198DB9}"/>
            <w:text/>
          </w:sdtPr>
          <w:sdtEndPr/>
          <w:sdtContent>
            <w:p w:rsidR="007C0F5F" w:rsidRPr="001F0649" w:rsidRDefault="004D5991" w:rsidP="0043788D">
              <w:pPr>
                <w:spacing w:before="82" w:after="82"/>
                <w:jc w:val="center"/>
                <w:rPr>
                  <w:b/>
                  <w:color w:val="FF0000"/>
                </w:rPr>
              </w:pPr>
              <w:r>
                <w:rPr>
                  <w:rFonts w:ascii="Arial Narrow" w:hAnsi="Arial Narrow" w:cs="Arial"/>
                  <w:b/>
                  <w:bCs/>
                  <w:caps/>
                  <w:sz w:val="20"/>
                  <w:szCs w:val="20"/>
                </w:rPr>
                <w:t xml:space="preserve"> Base Navale de Toulon - Amélioration et renforcement des installations de pompage des grands bassins Vauban – Création d’une station d’assèchement pour le grand bassin Sud-Ouest </w:t>
              </w:r>
            </w:p>
          </w:sdtContent>
        </w:sdt>
      </w:tc>
      <w:tc>
        <w:tcPr>
          <w:tcW w:w="1980" w:type="dxa"/>
          <w:tcBorders>
            <w:top w:val="single" w:sz="12" w:space="0" w:color="auto"/>
            <w:left w:val="single" w:sz="4" w:space="0" w:color="auto"/>
            <w:bottom w:val="single" w:sz="4" w:space="0" w:color="auto"/>
            <w:right w:val="single" w:sz="12" w:space="0" w:color="auto"/>
          </w:tcBorders>
          <w:vAlign w:val="center"/>
        </w:tcPr>
        <w:p w:rsidR="007C0F5F" w:rsidRPr="00186CFA" w:rsidRDefault="007C0F5F" w:rsidP="00A75F34">
          <w:pPr>
            <w:tabs>
              <w:tab w:val="left" w:pos="639"/>
              <w:tab w:val="left" w:pos="780"/>
            </w:tabs>
            <w:rPr>
              <w:rFonts w:ascii="Arial" w:hAnsi="Arial" w:cs="Arial"/>
              <w:sz w:val="18"/>
              <w:szCs w:val="18"/>
            </w:rPr>
          </w:pPr>
          <w:r w:rsidRPr="00186CFA">
            <w:rPr>
              <w:rFonts w:ascii="Arial" w:hAnsi="Arial" w:cs="Arial"/>
              <w:sz w:val="18"/>
              <w:szCs w:val="18"/>
            </w:rPr>
            <w:t xml:space="preserve">Date : </w:t>
          </w:r>
          <w:r w:rsidR="00A75F34" w:rsidRPr="00762AFA">
            <w:rPr>
              <w:rFonts w:ascii="Arial" w:hAnsi="Arial" w:cs="Arial"/>
              <w:sz w:val="18"/>
              <w:szCs w:val="18"/>
            </w:rPr>
            <w:t>06/05/2025</w:t>
          </w:r>
        </w:p>
      </w:tc>
    </w:tr>
    <w:tr w:rsidR="007C0F5F" w:rsidRPr="00744AA8" w:rsidTr="00A41F25">
      <w:trPr>
        <w:cantSplit/>
        <w:trHeight w:val="412"/>
      </w:trPr>
      <w:tc>
        <w:tcPr>
          <w:tcW w:w="8363" w:type="dxa"/>
          <w:vMerge/>
          <w:tcBorders>
            <w:left w:val="single" w:sz="12" w:space="0" w:color="auto"/>
            <w:bottom w:val="single" w:sz="12" w:space="0" w:color="auto"/>
            <w:right w:val="single" w:sz="4" w:space="0" w:color="auto"/>
          </w:tcBorders>
          <w:vAlign w:val="center"/>
          <w:hideMark/>
        </w:tcPr>
        <w:p w:rsidR="007C0F5F" w:rsidRDefault="007C0F5F" w:rsidP="0043788D">
          <w:pPr>
            <w:spacing w:before="82" w:after="82"/>
            <w:jc w:val="center"/>
          </w:pPr>
        </w:p>
      </w:tc>
      <w:tc>
        <w:tcPr>
          <w:tcW w:w="1980" w:type="dxa"/>
          <w:tcBorders>
            <w:top w:val="single" w:sz="6" w:space="0" w:color="auto"/>
            <w:left w:val="single" w:sz="4" w:space="0" w:color="auto"/>
            <w:bottom w:val="single" w:sz="12" w:space="0" w:color="auto"/>
            <w:right w:val="single" w:sz="12" w:space="0" w:color="auto"/>
          </w:tcBorders>
          <w:hideMark/>
        </w:tcPr>
        <w:p w:rsidR="007C0F5F" w:rsidRPr="00186CFA" w:rsidRDefault="007C0F5F" w:rsidP="0043788D">
          <w:pPr>
            <w:tabs>
              <w:tab w:val="left" w:pos="1206"/>
            </w:tabs>
            <w:spacing w:before="82" w:after="82"/>
            <w:jc w:val="center"/>
            <w:rPr>
              <w:rFonts w:ascii="Arial" w:hAnsi="Arial" w:cs="Arial"/>
              <w:sz w:val="18"/>
              <w:szCs w:val="18"/>
            </w:rPr>
          </w:pPr>
          <w:r w:rsidRPr="00186CFA">
            <w:rPr>
              <w:rFonts w:ascii="Arial" w:hAnsi="Arial" w:cs="Arial"/>
              <w:sz w:val="18"/>
              <w:szCs w:val="18"/>
            </w:rPr>
            <w:t xml:space="preserve">Page </w:t>
          </w:r>
          <w:r w:rsidRPr="00186CFA">
            <w:rPr>
              <w:rStyle w:val="Numrodepage"/>
              <w:rFonts w:ascii="Arial" w:hAnsi="Arial" w:cs="Arial"/>
              <w:sz w:val="18"/>
              <w:szCs w:val="18"/>
            </w:rPr>
            <w:fldChar w:fldCharType="begin"/>
          </w:r>
          <w:r w:rsidRPr="00186CFA">
            <w:rPr>
              <w:rStyle w:val="Numrodepage"/>
              <w:rFonts w:ascii="Arial" w:hAnsi="Arial" w:cs="Arial"/>
              <w:sz w:val="18"/>
              <w:szCs w:val="18"/>
            </w:rPr>
            <w:instrText xml:space="preserve"> PAGE </w:instrText>
          </w:r>
          <w:r w:rsidRPr="00186CFA">
            <w:rPr>
              <w:rStyle w:val="Numrodepage"/>
              <w:rFonts w:ascii="Arial" w:hAnsi="Arial" w:cs="Arial"/>
              <w:sz w:val="18"/>
              <w:szCs w:val="18"/>
            </w:rPr>
            <w:fldChar w:fldCharType="separate"/>
          </w:r>
          <w:r w:rsidR="004D5991">
            <w:rPr>
              <w:rStyle w:val="Numrodepage"/>
              <w:rFonts w:ascii="Arial" w:hAnsi="Arial" w:cs="Arial"/>
              <w:noProof/>
              <w:sz w:val="18"/>
              <w:szCs w:val="18"/>
            </w:rPr>
            <w:t>5</w:t>
          </w:r>
          <w:r w:rsidRPr="00186CFA">
            <w:rPr>
              <w:rStyle w:val="Numrodepage"/>
              <w:rFonts w:ascii="Arial" w:hAnsi="Arial" w:cs="Arial"/>
              <w:sz w:val="18"/>
              <w:szCs w:val="18"/>
            </w:rPr>
            <w:fldChar w:fldCharType="end"/>
          </w:r>
          <w:r w:rsidRPr="00186CFA">
            <w:rPr>
              <w:rStyle w:val="Numrodepage"/>
              <w:rFonts w:ascii="Arial" w:hAnsi="Arial" w:cs="Arial"/>
              <w:sz w:val="18"/>
              <w:szCs w:val="18"/>
            </w:rPr>
            <w:t xml:space="preserve"> / </w:t>
          </w:r>
          <w:r w:rsidRPr="00186CFA">
            <w:rPr>
              <w:rStyle w:val="Numrodepage"/>
              <w:rFonts w:ascii="Arial" w:hAnsi="Arial" w:cs="Arial"/>
              <w:sz w:val="18"/>
              <w:szCs w:val="18"/>
            </w:rPr>
            <w:fldChar w:fldCharType="begin"/>
          </w:r>
          <w:r w:rsidRPr="00186CFA">
            <w:rPr>
              <w:rStyle w:val="Numrodepage"/>
              <w:rFonts w:ascii="Arial" w:hAnsi="Arial" w:cs="Arial"/>
              <w:sz w:val="18"/>
              <w:szCs w:val="18"/>
            </w:rPr>
            <w:instrText xml:space="preserve"> NUMPAGES </w:instrText>
          </w:r>
          <w:r w:rsidRPr="00186CFA">
            <w:rPr>
              <w:rStyle w:val="Numrodepage"/>
              <w:rFonts w:ascii="Arial" w:hAnsi="Arial" w:cs="Arial"/>
              <w:sz w:val="18"/>
              <w:szCs w:val="18"/>
            </w:rPr>
            <w:fldChar w:fldCharType="separate"/>
          </w:r>
          <w:r w:rsidR="004D5991">
            <w:rPr>
              <w:rStyle w:val="Numrodepage"/>
              <w:rFonts w:ascii="Arial" w:hAnsi="Arial" w:cs="Arial"/>
              <w:noProof/>
              <w:sz w:val="18"/>
              <w:szCs w:val="18"/>
            </w:rPr>
            <w:t>5</w:t>
          </w:r>
          <w:r w:rsidRPr="00186CFA">
            <w:rPr>
              <w:rStyle w:val="Numrodepage"/>
              <w:rFonts w:ascii="Arial" w:hAnsi="Arial" w:cs="Arial"/>
              <w:sz w:val="18"/>
              <w:szCs w:val="18"/>
            </w:rPr>
            <w:fldChar w:fldCharType="end"/>
          </w:r>
        </w:p>
      </w:tc>
    </w:tr>
  </w:tbl>
  <w:p w:rsidR="007C0F5F" w:rsidRPr="002644D2" w:rsidRDefault="007C0F5F" w:rsidP="00B320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45pt;height:21.9pt" o:bullet="t">
        <v:imagedata r:id="rId1" o:title="Sans titre - 4-01"/>
      </v:shape>
    </w:pict>
  </w:numPicBullet>
  <w:abstractNum w:abstractNumId="0" w15:restartNumberingAfterBreak="0">
    <w:nsid w:val="FFFFFF7E"/>
    <w:multiLevelType w:val="singleLevel"/>
    <w:tmpl w:val="7A28B278"/>
    <w:lvl w:ilvl="0">
      <w:start w:val="1"/>
      <w:numFmt w:val="decimal"/>
      <w:pStyle w:val="Enumration3"/>
      <w:lvlText w:val="%1."/>
      <w:lvlJc w:val="left"/>
      <w:pPr>
        <w:tabs>
          <w:tab w:val="num" w:pos="926"/>
        </w:tabs>
        <w:ind w:left="926" w:hanging="360"/>
      </w:pPr>
      <w:rPr>
        <w:rFonts w:cs="Times New Roman"/>
      </w:rPr>
    </w:lvl>
  </w:abstractNum>
  <w:abstractNum w:abstractNumId="1" w15:restartNumberingAfterBreak="0">
    <w:nsid w:val="FFFFFF7F"/>
    <w:multiLevelType w:val="singleLevel"/>
    <w:tmpl w:val="9222A4D6"/>
    <w:lvl w:ilvl="0">
      <w:start w:val="1"/>
      <w:numFmt w:val="decimal"/>
      <w:pStyle w:val="Listelettre1Procdure"/>
      <w:lvlText w:val="%1."/>
      <w:lvlJc w:val="left"/>
      <w:pPr>
        <w:tabs>
          <w:tab w:val="num" w:pos="643"/>
        </w:tabs>
        <w:ind w:left="643" w:hanging="360"/>
      </w:pPr>
      <w:rPr>
        <w:rFonts w:cs="Times New Roman"/>
      </w:rPr>
    </w:lvl>
  </w:abstractNum>
  <w:abstractNum w:abstractNumId="2" w15:restartNumberingAfterBreak="0">
    <w:nsid w:val="FFFFFF80"/>
    <w:multiLevelType w:val="singleLevel"/>
    <w:tmpl w:val="C0421440"/>
    <w:lvl w:ilvl="0">
      <w:start w:val="1"/>
      <w:numFmt w:val="bullet"/>
      <w:pStyle w:val="Listenumros2"/>
      <w:lvlText w:val=""/>
      <w:lvlJc w:val="left"/>
      <w:pPr>
        <w:tabs>
          <w:tab w:val="num" w:pos="1492"/>
        </w:tabs>
        <w:ind w:left="1492" w:hanging="360"/>
      </w:pPr>
      <w:rPr>
        <w:rFonts w:ascii="Symbol" w:hAnsi="Symbol" w:hint="default"/>
      </w:rPr>
    </w:lvl>
  </w:abstractNum>
  <w:abstractNum w:abstractNumId="3" w15:restartNumberingAfterBreak="0">
    <w:nsid w:val="FFFFFF88"/>
    <w:multiLevelType w:val="singleLevel"/>
    <w:tmpl w:val="806047D8"/>
    <w:lvl w:ilvl="0">
      <w:start w:val="1"/>
      <w:numFmt w:val="decimal"/>
      <w:pStyle w:val="Titre3Procdure"/>
      <w:lvlText w:val="%1."/>
      <w:lvlJc w:val="left"/>
      <w:pPr>
        <w:tabs>
          <w:tab w:val="num" w:pos="360"/>
        </w:tabs>
        <w:ind w:left="360" w:hanging="360"/>
      </w:pPr>
      <w:rPr>
        <w:rFonts w:cs="Times New Roman"/>
      </w:rPr>
    </w:lvl>
  </w:abstractNum>
  <w:abstractNum w:abstractNumId="4" w15:restartNumberingAfterBreak="0">
    <w:nsid w:val="FFFFFF89"/>
    <w:multiLevelType w:val="singleLevel"/>
    <w:tmpl w:val="1E4A7144"/>
    <w:lvl w:ilvl="0">
      <w:start w:val="1"/>
      <w:numFmt w:val="bullet"/>
      <w:pStyle w:val="Listepuces"/>
      <w:lvlText w:val=""/>
      <w:lvlJc w:val="left"/>
      <w:pPr>
        <w:tabs>
          <w:tab w:val="num" w:pos="360"/>
        </w:tabs>
        <w:ind w:left="360" w:hanging="360"/>
      </w:pPr>
      <w:rPr>
        <w:rFonts w:ascii="Symbol" w:hAnsi="Symbol" w:hint="default"/>
      </w:rPr>
    </w:lvl>
  </w:abstractNum>
  <w:abstractNum w:abstractNumId="5" w15:restartNumberingAfterBreak="0">
    <w:nsid w:val="05D61341"/>
    <w:multiLevelType w:val="hybridMultilevel"/>
    <w:tmpl w:val="C4F8D8AE"/>
    <w:lvl w:ilvl="0" w:tplc="040C0001">
      <w:start w:val="1"/>
      <w:numFmt w:val="bullet"/>
      <w:pStyle w:val="TITRE1"/>
      <w:lvlText w:val=""/>
      <w:lvlJc w:val="left"/>
      <w:pPr>
        <w:ind w:left="752" w:hanging="360"/>
      </w:pPr>
      <w:rPr>
        <w:rFonts w:ascii="Symbol" w:hAnsi="Symbol" w:hint="default"/>
      </w:rPr>
    </w:lvl>
    <w:lvl w:ilvl="1" w:tplc="040C0003">
      <w:start w:val="1"/>
      <w:numFmt w:val="bullet"/>
      <w:lvlText w:val="o"/>
      <w:lvlJc w:val="left"/>
      <w:pPr>
        <w:ind w:left="1472" w:hanging="360"/>
      </w:pPr>
      <w:rPr>
        <w:rFonts w:ascii="Courier New" w:hAnsi="Courier New" w:cs="Courier New" w:hint="default"/>
      </w:rPr>
    </w:lvl>
    <w:lvl w:ilvl="2" w:tplc="040C0005" w:tentative="1">
      <w:start w:val="1"/>
      <w:numFmt w:val="bullet"/>
      <w:lvlText w:val=""/>
      <w:lvlJc w:val="left"/>
      <w:pPr>
        <w:ind w:left="2192" w:hanging="360"/>
      </w:pPr>
      <w:rPr>
        <w:rFonts w:ascii="Wingdings" w:hAnsi="Wingdings" w:hint="default"/>
      </w:rPr>
    </w:lvl>
    <w:lvl w:ilvl="3" w:tplc="040C0001" w:tentative="1">
      <w:start w:val="1"/>
      <w:numFmt w:val="bullet"/>
      <w:lvlText w:val=""/>
      <w:lvlJc w:val="left"/>
      <w:pPr>
        <w:ind w:left="2912" w:hanging="360"/>
      </w:pPr>
      <w:rPr>
        <w:rFonts w:ascii="Symbol" w:hAnsi="Symbol" w:hint="default"/>
      </w:rPr>
    </w:lvl>
    <w:lvl w:ilvl="4" w:tplc="040C0003" w:tentative="1">
      <w:start w:val="1"/>
      <w:numFmt w:val="bullet"/>
      <w:lvlText w:val="o"/>
      <w:lvlJc w:val="left"/>
      <w:pPr>
        <w:ind w:left="3632" w:hanging="360"/>
      </w:pPr>
      <w:rPr>
        <w:rFonts w:ascii="Courier New" w:hAnsi="Courier New" w:cs="Courier New" w:hint="default"/>
      </w:rPr>
    </w:lvl>
    <w:lvl w:ilvl="5" w:tplc="040C0005" w:tentative="1">
      <w:start w:val="1"/>
      <w:numFmt w:val="bullet"/>
      <w:lvlText w:val=""/>
      <w:lvlJc w:val="left"/>
      <w:pPr>
        <w:ind w:left="4352" w:hanging="360"/>
      </w:pPr>
      <w:rPr>
        <w:rFonts w:ascii="Wingdings" w:hAnsi="Wingdings" w:hint="default"/>
      </w:rPr>
    </w:lvl>
    <w:lvl w:ilvl="6" w:tplc="040C0001" w:tentative="1">
      <w:start w:val="1"/>
      <w:numFmt w:val="bullet"/>
      <w:lvlText w:val=""/>
      <w:lvlJc w:val="left"/>
      <w:pPr>
        <w:ind w:left="5072" w:hanging="360"/>
      </w:pPr>
      <w:rPr>
        <w:rFonts w:ascii="Symbol" w:hAnsi="Symbol" w:hint="default"/>
      </w:rPr>
    </w:lvl>
    <w:lvl w:ilvl="7" w:tplc="040C0003" w:tentative="1">
      <w:start w:val="1"/>
      <w:numFmt w:val="bullet"/>
      <w:lvlText w:val="o"/>
      <w:lvlJc w:val="left"/>
      <w:pPr>
        <w:ind w:left="5792" w:hanging="360"/>
      </w:pPr>
      <w:rPr>
        <w:rFonts w:ascii="Courier New" w:hAnsi="Courier New" w:cs="Courier New" w:hint="default"/>
      </w:rPr>
    </w:lvl>
    <w:lvl w:ilvl="8" w:tplc="040C0005" w:tentative="1">
      <w:start w:val="1"/>
      <w:numFmt w:val="bullet"/>
      <w:lvlText w:val=""/>
      <w:lvlJc w:val="left"/>
      <w:pPr>
        <w:ind w:left="6512" w:hanging="360"/>
      </w:pPr>
      <w:rPr>
        <w:rFonts w:ascii="Wingdings" w:hAnsi="Wingdings" w:hint="default"/>
      </w:rPr>
    </w:lvl>
  </w:abstractNum>
  <w:abstractNum w:abstractNumId="6" w15:restartNumberingAfterBreak="0">
    <w:nsid w:val="071614A0"/>
    <w:multiLevelType w:val="hybridMultilevel"/>
    <w:tmpl w:val="B644FE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060342"/>
    <w:multiLevelType w:val="hybridMultilevel"/>
    <w:tmpl w:val="59D82E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7329EB"/>
    <w:multiLevelType w:val="singleLevel"/>
    <w:tmpl w:val="ABAC5AA0"/>
    <w:lvl w:ilvl="0">
      <w:start w:val="1"/>
      <w:numFmt w:val="bullet"/>
      <w:pStyle w:val="enum3"/>
      <w:lvlText w:val=""/>
      <w:lvlJc w:val="left"/>
      <w:pPr>
        <w:tabs>
          <w:tab w:val="num" w:pos="360"/>
        </w:tabs>
        <w:ind w:left="360" w:hanging="360"/>
      </w:pPr>
      <w:rPr>
        <w:rFonts w:ascii="Symbol" w:hAnsi="Symbol" w:hint="default"/>
      </w:rPr>
    </w:lvl>
  </w:abstractNum>
  <w:abstractNum w:abstractNumId="9" w15:restartNumberingAfterBreak="0">
    <w:nsid w:val="13FC67DE"/>
    <w:multiLevelType w:val="hybridMultilevel"/>
    <w:tmpl w:val="3518489A"/>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2619DB"/>
    <w:multiLevelType w:val="hybridMultilevel"/>
    <w:tmpl w:val="4E2099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06752EA"/>
    <w:multiLevelType w:val="hybridMultilevel"/>
    <w:tmpl w:val="744023B6"/>
    <w:lvl w:ilvl="0" w:tplc="674AD8A2">
      <w:start w:val="1"/>
      <w:numFmt w:val="decimalZero"/>
      <w:pStyle w:val="DR"/>
      <w:lvlText w:val="[R%1]"/>
      <w:lvlJc w:val="left"/>
      <w:pPr>
        <w:tabs>
          <w:tab w:val="num" w:pos="57"/>
        </w:tabs>
        <w:ind w:left="57" w:hanging="57"/>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1E92FF0"/>
    <w:multiLevelType w:val="hybridMultilevel"/>
    <w:tmpl w:val="96FEF7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5838F1"/>
    <w:multiLevelType w:val="hybridMultilevel"/>
    <w:tmpl w:val="605C1AF6"/>
    <w:lvl w:ilvl="0" w:tplc="91306910">
      <w:numFmt w:val="decimalZero"/>
      <w:pStyle w:val="DA"/>
      <w:lvlText w:val="[A%1]"/>
      <w:lvlJc w:val="left"/>
      <w:pPr>
        <w:tabs>
          <w:tab w:val="num" w:pos="357"/>
        </w:tabs>
        <w:ind w:left="0" w:firstLine="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28DE024C"/>
    <w:multiLevelType w:val="hybridMultilevel"/>
    <w:tmpl w:val="F9E0D2BC"/>
    <w:lvl w:ilvl="0" w:tplc="74CAC5D4">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A2389B"/>
    <w:multiLevelType w:val="hybridMultilevel"/>
    <w:tmpl w:val="8FC281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8057C9"/>
    <w:multiLevelType w:val="hybridMultilevel"/>
    <w:tmpl w:val="11786CC2"/>
    <w:lvl w:ilvl="0" w:tplc="3CD898F2">
      <w:start w:val="1"/>
      <w:numFmt w:val="bullet"/>
      <w:pStyle w:val="Texte-Niv1-Point"/>
      <w:lvlText w:val=""/>
      <w:lvlJc w:val="left"/>
      <w:pPr>
        <w:tabs>
          <w:tab w:val="num" w:pos="567"/>
        </w:tabs>
        <w:ind w:left="567"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AE06B4"/>
    <w:multiLevelType w:val="hybridMultilevel"/>
    <w:tmpl w:val="ADCE5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351412"/>
    <w:multiLevelType w:val="hybridMultilevel"/>
    <w:tmpl w:val="514676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B2DAF"/>
    <w:multiLevelType w:val="hybridMultilevel"/>
    <w:tmpl w:val="85EC51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CD71E59"/>
    <w:multiLevelType w:val="hybridMultilevel"/>
    <w:tmpl w:val="C55CF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FB6B85"/>
    <w:multiLevelType w:val="hybridMultilevel"/>
    <w:tmpl w:val="6024BB9E"/>
    <w:lvl w:ilvl="0" w:tplc="4522A292">
      <w:start w:val="1"/>
      <w:numFmt w:val="none"/>
      <w:pStyle w:val="TexteNOTA"/>
      <w:lvlText w:val="NOTA :"/>
      <w:lvlJc w:val="left"/>
      <w:pPr>
        <w:tabs>
          <w:tab w:val="num" w:pos="907"/>
        </w:tabs>
        <w:ind w:left="907" w:hanging="907"/>
      </w:pPr>
      <w:rPr>
        <w:rFonts w:ascii="Arial" w:hAnsi="Arial" w:hint="default"/>
        <w:b/>
        <w:i w:val="0"/>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5198688A"/>
    <w:multiLevelType w:val="hybridMultilevel"/>
    <w:tmpl w:val="8D1C0C92"/>
    <w:lvl w:ilvl="0" w:tplc="519C44C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5056D1F"/>
    <w:multiLevelType w:val="hybridMultilevel"/>
    <w:tmpl w:val="2234A9D8"/>
    <w:lvl w:ilvl="0" w:tplc="F5647F32">
      <w:start w:val="11"/>
      <w:numFmt w:val="bullet"/>
      <w:lvlText w:val="-"/>
      <w:lvlJc w:val="left"/>
      <w:pPr>
        <w:ind w:left="2140" w:hanging="360"/>
      </w:pPr>
      <w:rPr>
        <w:rFonts w:ascii="Times New Roman" w:eastAsia="Times New Roman" w:hAnsi="Times New Roman" w:cs="Times New Roman"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24" w15:restartNumberingAfterBreak="0">
    <w:nsid w:val="57273691"/>
    <w:multiLevelType w:val="hybridMultilevel"/>
    <w:tmpl w:val="4D6A6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4C2453"/>
    <w:multiLevelType w:val="hybridMultilevel"/>
    <w:tmpl w:val="3A4286E0"/>
    <w:lvl w:ilvl="0" w:tplc="F5647F32">
      <w:start w:val="1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C95622"/>
    <w:multiLevelType w:val="hybridMultilevel"/>
    <w:tmpl w:val="32AA0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FE2BE7"/>
    <w:multiLevelType w:val="hybridMultilevel"/>
    <w:tmpl w:val="1CD8D690"/>
    <w:lvl w:ilvl="0" w:tplc="87B47A5C">
      <w:start w:val="1"/>
      <w:numFmt w:val="decimalZero"/>
      <w:lvlText w:val="[DA%1]"/>
      <w:lvlJc w:val="center"/>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07D556B"/>
    <w:multiLevelType w:val="hybridMultilevel"/>
    <w:tmpl w:val="77CEA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5873B55"/>
    <w:multiLevelType w:val="hybridMultilevel"/>
    <w:tmpl w:val="EBF0F3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62C0157"/>
    <w:multiLevelType w:val="hybridMultilevel"/>
    <w:tmpl w:val="21A4FDF6"/>
    <w:lvl w:ilvl="0" w:tplc="2728933C">
      <w:start w:val="1"/>
      <w:numFmt w:val="decimalZero"/>
      <w:lvlText w:val="[A%1]"/>
      <w:lvlJc w:val="left"/>
      <w:pPr>
        <w:tabs>
          <w:tab w:val="num" w:pos="357"/>
        </w:tabs>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606494"/>
    <w:multiLevelType w:val="hybridMultilevel"/>
    <w:tmpl w:val="59965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B2E0364"/>
    <w:multiLevelType w:val="hybridMultilevel"/>
    <w:tmpl w:val="6538AC76"/>
    <w:lvl w:ilvl="0" w:tplc="040C0001">
      <w:start w:val="1"/>
      <w:numFmt w:val="decimalZero"/>
      <w:pStyle w:val="DR0"/>
      <w:lvlText w:val="[DR%1]"/>
      <w:lvlJc w:val="left"/>
      <w:pPr>
        <w:tabs>
          <w:tab w:val="num" w:pos="1288"/>
        </w:tabs>
        <w:ind w:left="928" w:hanging="360"/>
      </w:pPr>
      <w:rPr>
        <w:rFonts w:hint="default"/>
      </w:rPr>
    </w:lvl>
    <w:lvl w:ilvl="1" w:tplc="040C0003" w:tentative="1">
      <w:start w:val="1"/>
      <w:numFmt w:val="lowerLetter"/>
      <w:lvlText w:val="%2."/>
      <w:lvlJc w:val="left"/>
      <w:pPr>
        <w:tabs>
          <w:tab w:val="num" w:pos="2007"/>
        </w:tabs>
        <w:ind w:left="2007" w:hanging="360"/>
      </w:pPr>
    </w:lvl>
    <w:lvl w:ilvl="2" w:tplc="040C0005" w:tentative="1">
      <w:start w:val="1"/>
      <w:numFmt w:val="lowerRoman"/>
      <w:lvlText w:val="%3."/>
      <w:lvlJc w:val="right"/>
      <w:pPr>
        <w:tabs>
          <w:tab w:val="num" w:pos="2727"/>
        </w:tabs>
        <w:ind w:left="2727" w:hanging="180"/>
      </w:pPr>
    </w:lvl>
    <w:lvl w:ilvl="3" w:tplc="040C0001" w:tentative="1">
      <w:start w:val="1"/>
      <w:numFmt w:val="decimal"/>
      <w:lvlText w:val="%4."/>
      <w:lvlJc w:val="left"/>
      <w:pPr>
        <w:tabs>
          <w:tab w:val="num" w:pos="3447"/>
        </w:tabs>
        <w:ind w:left="3447" w:hanging="360"/>
      </w:pPr>
    </w:lvl>
    <w:lvl w:ilvl="4" w:tplc="040C0003" w:tentative="1">
      <w:start w:val="1"/>
      <w:numFmt w:val="lowerLetter"/>
      <w:lvlText w:val="%5."/>
      <w:lvlJc w:val="left"/>
      <w:pPr>
        <w:tabs>
          <w:tab w:val="num" w:pos="4167"/>
        </w:tabs>
        <w:ind w:left="4167" w:hanging="360"/>
      </w:pPr>
    </w:lvl>
    <w:lvl w:ilvl="5" w:tplc="040C0005" w:tentative="1">
      <w:start w:val="1"/>
      <w:numFmt w:val="lowerRoman"/>
      <w:lvlText w:val="%6."/>
      <w:lvlJc w:val="right"/>
      <w:pPr>
        <w:tabs>
          <w:tab w:val="num" w:pos="4887"/>
        </w:tabs>
        <w:ind w:left="4887" w:hanging="180"/>
      </w:pPr>
    </w:lvl>
    <w:lvl w:ilvl="6" w:tplc="040C0001" w:tentative="1">
      <w:start w:val="1"/>
      <w:numFmt w:val="decimal"/>
      <w:lvlText w:val="%7."/>
      <w:lvlJc w:val="left"/>
      <w:pPr>
        <w:tabs>
          <w:tab w:val="num" w:pos="5607"/>
        </w:tabs>
        <w:ind w:left="5607" w:hanging="360"/>
      </w:pPr>
    </w:lvl>
    <w:lvl w:ilvl="7" w:tplc="040C0003" w:tentative="1">
      <w:start w:val="1"/>
      <w:numFmt w:val="lowerLetter"/>
      <w:lvlText w:val="%8."/>
      <w:lvlJc w:val="left"/>
      <w:pPr>
        <w:tabs>
          <w:tab w:val="num" w:pos="6327"/>
        </w:tabs>
        <w:ind w:left="6327" w:hanging="360"/>
      </w:pPr>
    </w:lvl>
    <w:lvl w:ilvl="8" w:tplc="040C0005" w:tentative="1">
      <w:start w:val="1"/>
      <w:numFmt w:val="lowerRoman"/>
      <w:lvlText w:val="%9."/>
      <w:lvlJc w:val="right"/>
      <w:pPr>
        <w:tabs>
          <w:tab w:val="num" w:pos="7047"/>
        </w:tabs>
        <w:ind w:left="7047" w:hanging="180"/>
      </w:pPr>
    </w:lvl>
  </w:abstractNum>
  <w:abstractNum w:abstractNumId="33" w15:restartNumberingAfterBreak="0">
    <w:nsid w:val="6BF200AE"/>
    <w:multiLevelType w:val="hybridMultilevel"/>
    <w:tmpl w:val="10F4B4E6"/>
    <w:lvl w:ilvl="0" w:tplc="06261DC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6C43B6"/>
    <w:multiLevelType w:val="multilevel"/>
    <w:tmpl w:val="79D8C8BA"/>
    <w:lvl w:ilvl="0">
      <w:start w:val="1"/>
      <w:numFmt w:val="decimal"/>
      <w:pStyle w:val="Titre1Procdure"/>
      <w:lvlText w:val="%1"/>
      <w:lvlJc w:val="left"/>
      <w:pPr>
        <w:tabs>
          <w:tab w:val="num" w:pos="360"/>
        </w:tabs>
        <w:ind w:left="360"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720"/>
        </w:tabs>
        <w:ind w:left="720" w:hanging="720"/>
      </w:pPr>
      <w:rPr>
        <w:rFonts w:cs="Times New Roman" w:hint="default"/>
      </w:rPr>
    </w:lvl>
    <w:lvl w:ilvl="3">
      <w:start w:val="1"/>
      <w:numFmt w:val="decimal"/>
      <w:pStyle w:val="Titre4"/>
      <w:isLgl/>
      <w:lvlText w:val="%1.%2.%3.%4"/>
      <w:lvlJc w:val="left"/>
      <w:pPr>
        <w:tabs>
          <w:tab w:val="num" w:pos="720"/>
        </w:tabs>
        <w:ind w:left="720" w:hanging="720"/>
      </w:pPr>
      <w:rPr>
        <w:rFonts w:cs="Times New Roman" w:hint="default"/>
      </w:rPr>
    </w:lvl>
    <w:lvl w:ilvl="4">
      <w:start w:val="1"/>
      <w:numFmt w:val="decimal"/>
      <w:pStyle w:val="Titre5"/>
      <w:isLgl/>
      <w:lvlText w:val="%1.%2.%3.%4.%5"/>
      <w:lvlJc w:val="left"/>
      <w:pPr>
        <w:tabs>
          <w:tab w:val="num" w:pos="1080"/>
        </w:tabs>
        <w:ind w:left="1080" w:hanging="1080"/>
      </w:pPr>
      <w:rPr>
        <w:rFonts w:cs="Times New Roman" w:hint="default"/>
      </w:rPr>
    </w:lvl>
    <w:lvl w:ilvl="5">
      <w:start w:val="1"/>
      <w:numFmt w:val="decimal"/>
      <w:pStyle w:val="Titre6"/>
      <w:isLgl/>
      <w:lvlText w:val="%1.%2.%3.%4.%5.%6"/>
      <w:lvlJc w:val="left"/>
      <w:pPr>
        <w:tabs>
          <w:tab w:val="num" w:pos="1080"/>
        </w:tabs>
        <w:ind w:left="1080" w:hanging="1080"/>
      </w:pPr>
      <w:rPr>
        <w:rFonts w:cs="Times New Roman" w:hint="default"/>
      </w:rPr>
    </w:lvl>
    <w:lvl w:ilvl="6">
      <w:start w:val="1"/>
      <w:numFmt w:val="decimal"/>
      <w:pStyle w:val="Titre7"/>
      <w:isLgl/>
      <w:lvlText w:val="%1.%2.%3.%4.%5.%6.%7"/>
      <w:lvlJc w:val="left"/>
      <w:pPr>
        <w:tabs>
          <w:tab w:val="num" w:pos="1440"/>
        </w:tabs>
        <w:ind w:left="1440" w:hanging="1440"/>
      </w:pPr>
      <w:rPr>
        <w:rFonts w:cs="Times New Roman" w:hint="default"/>
      </w:rPr>
    </w:lvl>
    <w:lvl w:ilvl="7">
      <w:start w:val="1"/>
      <w:numFmt w:val="decimal"/>
      <w:pStyle w:val="Titre8"/>
      <w:isLgl/>
      <w:lvlText w:val="%1.%2.%3.%4.%5.%6.%7.%8"/>
      <w:lvlJc w:val="left"/>
      <w:pPr>
        <w:tabs>
          <w:tab w:val="num" w:pos="1440"/>
        </w:tabs>
        <w:ind w:left="1440" w:hanging="1440"/>
      </w:pPr>
      <w:rPr>
        <w:rFonts w:cs="Times New Roman" w:hint="default"/>
      </w:rPr>
    </w:lvl>
    <w:lvl w:ilvl="8">
      <w:start w:val="1"/>
      <w:numFmt w:val="decimal"/>
      <w:pStyle w:val="Titre9"/>
      <w:isLgl/>
      <w:lvlText w:val="%1.%2.%3.%4.%5.%6.%7.%8.%9"/>
      <w:lvlJc w:val="left"/>
      <w:pPr>
        <w:tabs>
          <w:tab w:val="num" w:pos="1440"/>
        </w:tabs>
        <w:ind w:left="1440" w:hanging="1440"/>
      </w:pPr>
      <w:rPr>
        <w:rFonts w:cs="Times New Roman" w:hint="default"/>
      </w:rPr>
    </w:lvl>
  </w:abstractNum>
  <w:abstractNum w:abstractNumId="35" w15:restartNumberingAfterBreak="0">
    <w:nsid w:val="7D6B454B"/>
    <w:multiLevelType w:val="hybridMultilevel"/>
    <w:tmpl w:val="B2E44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D168E1"/>
    <w:multiLevelType w:val="hybridMultilevel"/>
    <w:tmpl w:val="7CFEB20E"/>
    <w:lvl w:ilvl="0" w:tplc="573C1170">
      <w:start w:val="1"/>
      <w:numFmt w:val="decimalZero"/>
      <w:lvlText w:val="[DR%1]"/>
      <w:lvlJc w:val="left"/>
      <w:pPr>
        <w:ind w:left="12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 w:numId="6">
    <w:abstractNumId w:val="34"/>
  </w:num>
  <w:num w:numId="7">
    <w:abstractNumId w:val="5"/>
  </w:num>
  <w:num w:numId="8">
    <w:abstractNumId w:val="8"/>
  </w:num>
  <w:num w:numId="9">
    <w:abstractNumId w:val="32"/>
  </w:num>
  <w:num w:numId="10">
    <w:abstractNumId w:val="26"/>
  </w:num>
  <w:num w:numId="11">
    <w:abstractNumId w:val="36"/>
  </w:num>
  <w:num w:numId="12">
    <w:abstractNumId w:val="27"/>
  </w:num>
  <w:num w:numId="13">
    <w:abstractNumId w:val="6"/>
  </w:num>
  <w:num w:numId="14">
    <w:abstractNumId w:val="31"/>
  </w:num>
  <w:num w:numId="15">
    <w:abstractNumId w:val="24"/>
  </w:num>
  <w:num w:numId="16">
    <w:abstractNumId w:val="28"/>
  </w:num>
  <w:num w:numId="17">
    <w:abstractNumId w:val="7"/>
  </w:num>
  <w:num w:numId="18">
    <w:abstractNumId w:val="12"/>
  </w:num>
  <w:num w:numId="19">
    <w:abstractNumId w:val="15"/>
  </w:num>
  <w:num w:numId="20">
    <w:abstractNumId w:val="35"/>
  </w:num>
  <w:num w:numId="21">
    <w:abstractNumId w:val="18"/>
  </w:num>
  <w:num w:numId="22">
    <w:abstractNumId w:val="17"/>
  </w:num>
  <w:num w:numId="23">
    <w:abstractNumId w:val="16"/>
  </w:num>
  <w:num w:numId="24">
    <w:abstractNumId w:val="10"/>
  </w:num>
  <w:num w:numId="25">
    <w:abstractNumId w:val="29"/>
  </w:num>
  <w:num w:numId="26">
    <w:abstractNumId w:val="33"/>
  </w:num>
  <w:num w:numId="27">
    <w:abstractNumId w:val="9"/>
  </w:num>
  <w:num w:numId="28">
    <w:abstractNumId w:val="34"/>
  </w:num>
  <w:num w:numId="29">
    <w:abstractNumId w:val="14"/>
  </w:num>
  <w:num w:numId="30">
    <w:abstractNumId w:val="34"/>
  </w:num>
  <w:num w:numId="31">
    <w:abstractNumId w:val="22"/>
  </w:num>
  <w:num w:numId="32">
    <w:abstractNumId w:val="34"/>
  </w:num>
  <w:num w:numId="33">
    <w:abstractNumId w:val="20"/>
  </w:num>
  <w:num w:numId="34">
    <w:abstractNumId w:val="25"/>
  </w:num>
  <w:num w:numId="35">
    <w:abstractNumId w:val="19"/>
  </w:num>
  <w:num w:numId="36">
    <w:abstractNumId w:val="23"/>
  </w:num>
  <w:num w:numId="37">
    <w:abstractNumId w:val="13"/>
  </w:num>
  <w:num w:numId="38">
    <w:abstractNumId w:val="30"/>
  </w:num>
  <w:num w:numId="39">
    <w:abstractNumId w:val="21"/>
  </w:num>
  <w:num w:numId="40">
    <w:abstractNumId w:val="1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UCROT Jean IMI">
    <w15:presenceInfo w15:providerId="None" w15:userId="DUCROT Jean IM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284"/>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F0C"/>
    <w:rsid w:val="00000573"/>
    <w:rsid w:val="00002AAD"/>
    <w:rsid w:val="00002E89"/>
    <w:rsid w:val="00003EB9"/>
    <w:rsid w:val="00003FA6"/>
    <w:rsid w:val="00005527"/>
    <w:rsid w:val="000059D6"/>
    <w:rsid w:val="00010401"/>
    <w:rsid w:val="000117D8"/>
    <w:rsid w:val="0001208B"/>
    <w:rsid w:val="000126C7"/>
    <w:rsid w:val="00012E59"/>
    <w:rsid w:val="00014714"/>
    <w:rsid w:val="00014F53"/>
    <w:rsid w:val="000151D0"/>
    <w:rsid w:val="00015742"/>
    <w:rsid w:val="00015BE9"/>
    <w:rsid w:val="00017311"/>
    <w:rsid w:val="00020167"/>
    <w:rsid w:val="00021879"/>
    <w:rsid w:val="00021BD6"/>
    <w:rsid w:val="000226A9"/>
    <w:rsid w:val="00026252"/>
    <w:rsid w:val="0002695D"/>
    <w:rsid w:val="00027E43"/>
    <w:rsid w:val="0003050D"/>
    <w:rsid w:val="0003171B"/>
    <w:rsid w:val="0003254A"/>
    <w:rsid w:val="00034FD9"/>
    <w:rsid w:val="00035128"/>
    <w:rsid w:val="0003536B"/>
    <w:rsid w:val="00037677"/>
    <w:rsid w:val="0003787D"/>
    <w:rsid w:val="000414A5"/>
    <w:rsid w:val="00042815"/>
    <w:rsid w:val="00042FFB"/>
    <w:rsid w:val="00043B2C"/>
    <w:rsid w:val="00044416"/>
    <w:rsid w:val="00047A36"/>
    <w:rsid w:val="00052C62"/>
    <w:rsid w:val="00055B02"/>
    <w:rsid w:val="00060D80"/>
    <w:rsid w:val="00062C3A"/>
    <w:rsid w:val="00063572"/>
    <w:rsid w:val="000647A0"/>
    <w:rsid w:val="00066D9E"/>
    <w:rsid w:val="00067CAA"/>
    <w:rsid w:val="00067E87"/>
    <w:rsid w:val="00070906"/>
    <w:rsid w:val="0007151C"/>
    <w:rsid w:val="000734A8"/>
    <w:rsid w:val="000734E5"/>
    <w:rsid w:val="00073F55"/>
    <w:rsid w:val="0007544B"/>
    <w:rsid w:val="00076285"/>
    <w:rsid w:val="00081C02"/>
    <w:rsid w:val="0008225C"/>
    <w:rsid w:val="00082E59"/>
    <w:rsid w:val="000837F7"/>
    <w:rsid w:val="0008576C"/>
    <w:rsid w:val="00085C51"/>
    <w:rsid w:val="00087284"/>
    <w:rsid w:val="0009258D"/>
    <w:rsid w:val="0009443C"/>
    <w:rsid w:val="00096B71"/>
    <w:rsid w:val="000A2EDB"/>
    <w:rsid w:val="000A59ED"/>
    <w:rsid w:val="000A6FD6"/>
    <w:rsid w:val="000A7EC0"/>
    <w:rsid w:val="000B28D2"/>
    <w:rsid w:val="000B2FAA"/>
    <w:rsid w:val="000B3DC3"/>
    <w:rsid w:val="000B6BBA"/>
    <w:rsid w:val="000C0912"/>
    <w:rsid w:val="000C3B2A"/>
    <w:rsid w:val="000C4A6F"/>
    <w:rsid w:val="000C6ECB"/>
    <w:rsid w:val="000D0502"/>
    <w:rsid w:val="000D0E5E"/>
    <w:rsid w:val="000D14EC"/>
    <w:rsid w:val="000D1732"/>
    <w:rsid w:val="000D1906"/>
    <w:rsid w:val="000D3414"/>
    <w:rsid w:val="000D4787"/>
    <w:rsid w:val="000D6908"/>
    <w:rsid w:val="000D7EDC"/>
    <w:rsid w:val="000E078C"/>
    <w:rsid w:val="000E144A"/>
    <w:rsid w:val="000E1473"/>
    <w:rsid w:val="000E1B7D"/>
    <w:rsid w:val="000E3151"/>
    <w:rsid w:val="000E41C6"/>
    <w:rsid w:val="000E7138"/>
    <w:rsid w:val="000F0F0C"/>
    <w:rsid w:val="000F11D1"/>
    <w:rsid w:val="000F1C0D"/>
    <w:rsid w:val="000F2EFD"/>
    <w:rsid w:val="000F35C4"/>
    <w:rsid w:val="000F44F0"/>
    <w:rsid w:val="000F462D"/>
    <w:rsid w:val="000F4B11"/>
    <w:rsid w:val="000F512C"/>
    <w:rsid w:val="000F5842"/>
    <w:rsid w:val="0010263F"/>
    <w:rsid w:val="001028B7"/>
    <w:rsid w:val="00102E7A"/>
    <w:rsid w:val="00104E4F"/>
    <w:rsid w:val="001056FA"/>
    <w:rsid w:val="00105709"/>
    <w:rsid w:val="00110434"/>
    <w:rsid w:val="00110872"/>
    <w:rsid w:val="0011184E"/>
    <w:rsid w:val="00112BB1"/>
    <w:rsid w:val="00115628"/>
    <w:rsid w:val="00115D41"/>
    <w:rsid w:val="00116986"/>
    <w:rsid w:val="00117A98"/>
    <w:rsid w:val="00123A0E"/>
    <w:rsid w:val="00123BF9"/>
    <w:rsid w:val="001241F7"/>
    <w:rsid w:val="00127615"/>
    <w:rsid w:val="001306E2"/>
    <w:rsid w:val="0013078C"/>
    <w:rsid w:val="00133C71"/>
    <w:rsid w:val="001348FD"/>
    <w:rsid w:val="00135B05"/>
    <w:rsid w:val="001366D3"/>
    <w:rsid w:val="0013761F"/>
    <w:rsid w:val="00137ED3"/>
    <w:rsid w:val="001403B0"/>
    <w:rsid w:val="00140AB7"/>
    <w:rsid w:val="00140D9C"/>
    <w:rsid w:val="001410C2"/>
    <w:rsid w:val="001422FA"/>
    <w:rsid w:val="00142384"/>
    <w:rsid w:val="001430BC"/>
    <w:rsid w:val="00144EC3"/>
    <w:rsid w:val="00145CE0"/>
    <w:rsid w:val="00146E1C"/>
    <w:rsid w:val="001506DB"/>
    <w:rsid w:val="00150FB1"/>
    <w:rsid w:val="00151BB4"/>
    <w:rsid w:val="001527D5"/>
    <w:rsid w:val="00152F40"/>
    <w:rsid w:val="00153A80"/>
    <w:rsid w:val="0015433E"/>
    <w:rsid w:val="001547FA"/>
    <w:rsid w:val="00154B1A"/>
    <w:rsid w:val="0015613F"/>
    <w:rsid w:val="00156607"/>
    <w:rsid w:val="00156654"/>
    <w:rsid w:val="00156BBC"/>
    <w:rsid w:val="001600E4"/>
    <w:rsid w:val="001606F3"/>
    <w:rsid w:val="00161396"/>
    <w:rsid w:val="001619C1"/>
    <w:rsid w:val="00166ABA"/>
    <w:rsid w:val="0016740F"/>
    <w:rsid w:val="00167D16"/>
    <w:rsid w:val="00170E16"/>
    <w:rsid w:val="00175EE2"/>
    <w:rsid w:val="0018126D"/>
    <w:rsid w:val="00190900"/>
    <w:rsid w:val="0019094A"/>
    <w:rsid w:val="00192BB3"/>
    <w:rsid w:val="001930DD"/>
    <w:rsid w:val="00193AA6"/>
    <w:rsid w:val="001977C2"/>
    <w:rsid w:val="00197962"/>
    <w:rsid w:val="00197B3B"/>
    <w:rsid w:val="00197D0F"/>
    <w:rsid w:val="001A1AD6"/>
    <w:rsid w:val="001A2E3A"/>
    <w:rsid w:val="001A2E71"/>
    <w:rsid w:val="001A6036"/>
    <w:rsid w:val="001A6E0D"/>
    <w:rsid w:val="001B1714"/>
    <w:rsid w:val="001B213F"/>
    <w:rsid w:val="001B31B1"/>
    <w:rsid w:val="001B35B0"/>
    <w:rsid w:val="001B3DC5"/>
    <w:rsid w:val="001B698C"/>
    <w:rsid w:val="001B7FFB"/>
    <w:rsid w:val="001C0A1F"/>
    <w:rsid w:val="001C1137"/>
    <w:rsid w:val="001C1B88"/>
    <w:rsid w:val="001C30D2"/>
    <w:rsid w:val="001C41C0"/>
    <w:rsid w:val="001C6C6B"/>
    <w:rsid w:val="001C740D"/>
    <w:rsid w:val="001D1D32"/>
    <w:rsid w:val="001D1FBC"/>
    <w:rsid w:val="001D3F30"/>
    <w:rsid w:val="001D6291"/>
    <w:rsid w:val="001D6714"/>
    <w:rsid w:val="001D6986"/>
    <w:rsid w:val="001D69FB"/>
    <w:rsid w:val="001D7BC0"/>
    <w:rsid w:val="001E2A00"/>
    <w:rsid w:val="001E5200"/>
    <w:rsid w:val="001E5217"/>
    <w:rsid w:val="001F16EF"/>
    <w:rsid w:val="001F189B"/>
    <w:rsid w:val="001F2D65"/>
    <w:rsid w:val="001F3841"/>
    <w:rsid w:val="001F401F"/>
    <w:rsid w:val="001F507C"/>
    <w:rsid w:val="001F7799"/>
    <w:rsid w:val="001F7ABA"/>
    <w:rsid w:val="0020195E"/>
    <w:rsid w:val="00203CBD"/>
    <w:rsid w:val="00204BA2"/>
    <w:rsid w:val="00204EBB"/>
    <w:rsid w:val="00205736"/>
    <w:rsid w:val="00205A8B"/>
    <w:rsid w:val="00207472"/>
    <w:rsid w:val="0021079E"/>
    <w:rsid w:val="002109E5"/>
    <w:rsid w:val="00212AE0"/>
    <w:rsid w:val="00214013"/>
    <w:rsid w:val="00215696"/>
    <w:rsid w:val="002167A9"/>
    <w:rsid w:val="00220FFF"/>
    <w:rsid w:val="002226C0"/>
    <w:rsid w:val="00223786"/>
    <w:rsid w:val="002239B8"/>
    <w:rsid w:val="00224EFF"/>
    <w:rsid w:val="002267A4"/>
    <w:rsid w:val="00226DE2"/>
    <w:rsid w:val="00230548"/>
    <w:rsid w:val="00230BB6"/>
    <w:rsid w:val="002312D4"/>
    <w:rsid w:val="00231A6A"/>
    <w:rsid w:val="00231D13"/>
    <w:rsid w:val="00234EA0"/>
    <w:rsid w:val="002358FF"/>
    <w:rsid w:val="002374B7"/>
    <w:rsid w:val="00240377"/>
    <w:rsid w:val="002432FC"/>
    <w:rsid w:val="002439D4"/>
    <w:rsid w:val="002464BA"/>
    <w:rsid w:val="00251B79"/>
    <w:rsid w:val="00252B90"/>
    <w:rsid w:val="002530C9"/>
    <w:rsid w:val="00253136"/>
    <w:rsid w:val="002550FD"/>
    <w:rsid w:val="00255607"/>
    <w:rsid w:val="002576D1"/>
    <w:rsid w:val="00257795"/>
    <w:rsid w:val="002629B5"/>
    <w:rsid w:val="002644D2"/>
    <w:rsid w:val="00265F62"/>
    <w:rsid w:val="002664E7"/>
    <w:rsid w:val="00266CC6"/>
    <w:rsid w:val="00267439"/>
    <w:rsid w:val="002702BF"/>
    <w:rsid w:val="00270D27"/>
    <w:rsid w:val="00272156"/>
    <w:rsid w:val="00274EE6"/>
    <w:rsid w:val="00276D33"/>
    <w:rsid w:val="0027750F"/>
    <w:rsid w:val="0028297D"/>
    <w:rsid w:val="00284E03"/>
    <w:rsid w:val="0028720D"/>
    <w:rsid w:val="00292CF8"/>
    <w:rsid w:val="002945B0"/>
    <w:rsid w:val="0029563F"/>
    <w:rsid w:val="00296601"/>
    <w:rsid w:val="002A07B4"/>
    <w:rsid w:val="002A09CB"/>
    <w:rsid w:val="002A0A51"/>
    <w:rsid w:val="002A399E"/>
    <w:rsid w:val="002A5EA2"/>
    <w:rsid w:val="002A6030"/>
    <w:rsid w:val="002A7A8C"/>
    <w:rsid w:val="002B17A2"/>
    <w:rsid w:val="002B1DA3"/>
    <w:rsid w:val="002B1E34"/>
    <w:rsid w:val="002B35C4"/>
    <w:rsid w:val="002B3FAD"/>
    <w:rsid w:val="002B49A4"/>
    <w:rsid w:val="002B5C8D"/>
    <w:rsid w:val="002C44A3"/>
    <w:rsid w:val="002C465D"/>
    <w:rsid w:val="002C48F2"/>
    <w:rsid w:val="002C71FC"/>
    <w:rsid w:val="002D10C5"/>
    <w:rsid w:val="002D23C6"/>
    <w:rsid w:val="002D2DB4"/>
    <w:rsid w:val="002D5077"/>
    <w:rsid w:val="002D6222"/>
    <w:rsid w:val="002D6231"/>
    <w:rsid w:val="002E04AC"/>
    <w:rsid w:val="002E07A6"/>
    <w:rsid w:val="002E2C83"/>
    <w:rsid w:val="002E2EBD"/>
    <w:rsid w:val="002E44A6"/>
    <w:rsid w:val="002E4A42"/>
    <w:rsid w:val="002E4E62"/>
    <w:rsid w:val="002E53BB"/>
    <w:rsid w:val="002F1640"/>
    <w:rsid w:val="002F22F1"/>
    <w:rsid w:val="002F4C12"/>
    <w:rsid w:val="002F4C3A"/>
    <w:rsid w:val="002F51C7"/>
    <w:rsid w:val="002F68CA"/>
    <w:rsid w:val="00301063"/>
    <w:rsid w:val="00301ABF"/>
    <w:rsid w:val="0030292C"/>
    <w:rsid w:val="0030350F"/>
    <w:rsid w:val="00303714"/>
    <w:rsid w:val="003055B1"/>
    <w:rsid w:val="00305F43"/>
    <w:rsid w:val="00307887"/>
    <w:rsid w:val="00310E6E"/>
    <w:rsid w:val="00312CDA"/>
    <w:rsid w:val="00314AC3"/>
    <w:rsid w:val="00322004"/>
    <w:rsid w:val="0032233E"/>
    <w:rsid w:val="00322C4C"/>
    <w:rsid w:val="00323847"/>
    <w:rsid w:val="00325A26"/>
    <w:rsid w:val="003272B4"/>
    <w:rsid w:val="0033116D"/>
    <w:rsid w:val="003316ED"/>
    <w:rsid w:val="003316F3"/>
    <w:rsid w:val="00331FA1"/>
    <w:rsid w:val="00332286"/>
    <w:rsid w:val="00334FD8"/>
    <w:rsid w:val="00335107"/>
    <w:rsid w:val="003357BD"/>
    <w:rsid w:val="00337907"/>
    <w:rsid w:val="00337FDD"/>
    <w:rsid w:val="00341164"/>
    <w:rsid w:val="00344B1A"/>
    <w:rsid w:val="003455BE"/>
    <w:rsid w:val="00345CC4"/>
    <w:rsid w:val="00346611"/>
    <w:rsid w:val="00346886"/>
    <w:rsid w:val="00352FAA"/>
    <w:rsid w:val="00353487"/>
    <w:rsid w:val="00355A20"/>
    <w:rsid w:val="003565BF"/>
    <w:rsid w:val="00360B56"/>
    <w:rsid w:val="00361DC7"/>
    <w:rsid w:val="00362677"/>
    <w:rsid w:val="00362BF7"/>
    <w:rsid w:val="00364604"/>
    <w:rsid w:val="00366E57"/>
    <w:rsid w:val="003678AA"/>
    <w:rsid w:val="003711D9"/>
    <w:rsid w:val="00371F42"/>
    <w:rsid w:val="00373638"/>
    <w:rsid w:val="0037410F"/>
    <w:rsid w:val="0037449E"/>
    <w:rsid w:val="00375603"/>
    <w:rsid w:val="0037728A"/>
    <w:rsid w:val="00382802"/>
    <w:rsid w:val="00383316"/>
    <w:rsid w:val="003856DE"/>
    <w:rsid w:val="003866E9"/>
    <w:rsid w:val="003907E3"/>
    <w:rsid w:val="00390966"/>
    <w:rsid w:val="003909F4"/>
    <w:rsid w:val="003919CD"/>
    <w:rsid w:val="00392821"/>
    <w:rsid w:val="003928D1"/>
    <w:rsid w:val="00392AF4"/>
    <w:rsid w:val="00392EC8"/>
    <w:rsid w:val="003931C2"/>
    <w:rsid w:val="003933F6"/>
    <w:rsid w:val="00393705"/>
    <w:rsid w:val="003954D9"/>
    <w:rsid w:val="00397F27"/>
    <w:rsid w:val="003A0A84"/>
    <w:rsid w:val="003A1304"/>
    <w:rsid w:val="003A34C3"/>
    <w:rsid w:val="003A3DAE"/>
    <w:rsid w:val="003A699E"/>
    <w:rsid w:val="003A6A13"/>
    <w:rsid w:val="003A6A1A"/>
    <w:rsid w:val="003A78F6"/>
    <w:rsid w:val="003A7C66"/>
    <w:rsid w:val="003B0449"/>
    <w:rsid w:val="003B340A"/>
    <w:rsid w:val="003B3B62"/>
    <w:rsid w:val="003B42C9"/>
    <w:rsid w:val="003B480F"/>
    <w:rsid w:val="003B4977"/>
    <w:rsid w:val="003B5DBA"/>
    <w:rsid w:val="003B62D7"/>
    <w:rsid w:val="003B75DE"/>
    <w:rsid w:val="003C1E8B"/>
    <w:rsid w:val="003C279B"/>
    <w:rsid w:val="003C7CE2"/>
    <w:rsid w:val="003C7D0C"/>
    <w:rsid w:val="003D0E6A"/>
    <w:rsid w:val="003D45A7"/>
    <w:rsid w:val="003D53BE"/>
    <w:rsid w:val="003D7118"/>
    <w:rsid w:val="003E0FC4"/>
    <w:rsid w:val="003E1948"/>
    <w:rsid w:val="003E224E"/>
    <w:rsid w:val="003E4351"/>
    <w:rsid w:val="003E659A"/>
    <w:rsid w:val="003E7FAF"/>
    <w:rsid w:val="003F0FBB"/>
    <w:rsid w:val="003F285F"/>
    <w:rsid w:val="003F2B24"/>
    <w:rsid w:val="003F2D4C"/>
    <w:rsid w:val="003F2F89"/>
    <w:rsid w:val="003F35FE"/>
    <w:rsid w:val="003F4985"/>
    <w:rsid w:val="003F4DF1"/>
    <w:rsid w:val="003F57D5"/>
    <w:rsid w:val="003F6131"/>
    <w:rsid w:val="003F6A91"/>
    <w:rsid w:val="003F71CA"/>
    <w:rsid w:val="003F7545"/>
    <w:rsid w:val="003F7AC6"/>
    <w:rsid w:val="00400312"/>
    <w:rsid w:val="004006C1"/>
    <w:rsid w:val="004013F3"/>
    <w:rsid w:val="0040447D"/>
    <w:rsid w:val="00404DFE"/>
    <w:rsid w:val="00405343"/>
    <w:rsid w:val="004056C5"/>
    <w:rsid w:val="004056F1"/>
    <w:rsid w:val="00407BF2"/>
    <w:rsid w:val="00410755"/>
    <w:rsid w:val="00414987"/>
    <w:rsid w:val="004157BD"/>
    <w:rsid w:val="0041590E"/>
    <w:rsid w:val="004163E4"/>
    <w:rsid w:val="004179B6"/>
    <w:rsid w:val="00421731"/>
    <w:rsid w:val="004219FD"/>
    <w:rsid w:val="00425D3C"/>
    <w:rsid w:val="00425DEB"/>
    <w:rsid w:val="004275FD"/>
    <w:rsid w:val="00430274"/>
    <w:rsid w:val="00432840"/>
    <w:rsid w:val="0043513F"/>
    <w:rsid w:val="004353C4"/>
    <w:rsid w:val="004363E6"/>
    <w:rsid w:val="0043788D"/>
    <w:rsid w:val="00440A36"/>
    <w:rsid w:val="004419C5"/>
    <w:rsid w:val="0044327D"/>
    <w:rsid w:val="0044468B"/>
    <w:rsid w:val="00444C65"/>
    <w:rsid w:val="00444ED5"/>
    <w:rsid w:val="00446592"/>
    <w:rsid w:val="00447709"/>
    <w:rsid w:val="00447975"/>
    <w:rsid w:val="00447D45"/>
    <w:rsid w:val="00453C98"/>
    <w:rsid w:val="00460D9F"/>
    <w:rsid w:val="00461218"/>
    <w:rsid w:val="00462467"/>
    <w:rsid w:val="004637E8"/>
    <w:rsid w:val="00463EEB"/>
    <w:rsid w:val="004653B6"/>
    <w:rsid w:val="00467644"/>
    <w:rsid w:val="004700E2"/>
    <w:rsid w:val="004701A2"/>
    <w:rsid w:val="00471466"/>
    <w:rsid w:val="004731BC"/>
    <w:rsid w:val="00473A17"/>
    <w:rsid w:val="0047481C"/>
    <w:rsid w:val="004752E0"/>
    <w:rsid w:val="00476688"/>
    <w:rsid w:val="00476D61"/>
    <w:rsid w:val="00481437"/>
    <w:rsid w:val="004818CF"/>
    <w:rsid w:val="004841E1"/>
    <w:rsid w:val="00486F5B"/>
    <w:rsid w:val="00487B31"/>
    <w:rsid w:val="00487E16"/>
    <w:rsid w:val="00490EA9"/>
    <w:rsid w:val="004910AE"/>
    <w:rsid w:val="004918C5"/>
    <w:rsid w:val="0049403D"/>
    <w:rsid w:val="004948D3"/>
    <w:rsid w:val="00495661"/>
    <w:rsid w:val="00497002"/>
    <w:rsid w:val="004A0C30"/>
    <w:rsid w:val="004A11F4"/>
    <w:rsid w:val="004A2076"/>
    <w:rsid w:val="004A2647"/>
    <w:rsid w:val="004A287A"/>
    <w:rsid w:val="004A29F1"/>
    <w:rsid w:val="004A5F61"/>
    <w:rsid w:val="004A6A50"/>
    <w:rsid w:val="004A7C56"/>
    <w:rsid w:val="004B06CC"/>
    <w:rsid w:val="004B2330"/>
    <w:rsid w:val="004B2C49"/>
    <w:rsid w:val="004B4AA3"/>
    <w:rsid w:val="004B7A8A"/>
    <w:rsid w:val="004C0D54"/>
    <w:rsid w:val="004C0D8A"/>
    <w:rsid w:val="004C185C"/>
    <w:rsid w:val="004C3465"/>
    <w:rsid w:val="004D1B90"/>
    <w:rsid w:val="004D2251"/>
    <w:rsid w:val="004D5991"/>
    <w:rsid w:val="004E1822"/>
    <w:rsid w:val="004E4389"/>
    <w:rsid w:val="004E5A24"/>
    <w:rsid w:val="004E7F36"/>
    <w:rsid w:val="004F127D"/>
    <w:rsid w:val="004F1385"/>
    <w:rsid w:val="004F1E5E"/>
    <w:rsid w:val="004F2978"/>
    <w:rsid w:val="004F2F14"/>
    <w:rsid w:val="004F3872"/>
    <w:rsid w:val="004F3CAE"/>
    <w:rsid w:val="004F487A"/>
    <w:rsid w:val="004F50A7"/>
    <w:rsid w:val="004F595E"/>
    <w:rsid w:val="004F5C1F"/>
    <w:rsid w:val="004F5CD3"/>
    <w:rsid w:val="004F6F24"/>
    <w:rsid w:val="004F708E"/>
    <w:rsid w:val="004F7EF2"/>
    <w:rsid w:val="00500B31"/>
    <w:rsid w:val="00500B37"/>
    <w:rsid w:val="0050142D"/>
    <w:rsid w:val="00502381"/>
    <w:rsid w:val="005042A1"/>
    <w:rsid w:val="00505285"/>
    <w:rsid w:val="005074AB"/>
    <w:rsid w:val="005100C8"/>
    <w:rsid w:val="00513C8A"/>
    <w:rsid w:val="005155DF"/>
    <w:rsid w:val="005157AE"/>
    <w:rsid w:val="00520631"/>
    <w:rsid w:val="00520B22"/>
    <w:rsid w:val="0052397E"/>
    <w:rsid w:val="00524AF3"/>
    <w:rsid w:val="005264E7"/>
    <w:rsid w:val="00526F62"/>
    <w:rsid w:val="005270DB"/>
    <w:rsid w:val="0052775F"/>
    <w:rsid w:val="005304C2"/>
    <w:rsid w:val="0053293B"/>
    <w:rsid w:val="00532FA1"/>
    <w:rsid w:val="00533D72"/>
    <w:rsid w:val="005343E8"/>
    <w:rsid w:val="00534A6E"/>
    <w:rsid w:val="0053539B"/>
    <w:rsid w:val="00535A1B"/>
    <w:rsid w:val="0053694F"/>
    <w:rsid w:val="00536B28"/>
    <w:rsid w:val="00536B8D"/>
    <w:rsid w:val="005371FE"/>
    <w:rsid w:val="00537978"/>
    <w:rsid w:val="00541BE9"/>
    <w:rsid w:val="005424E2"/>
    <w:rsid w:val="00542AFD"/>
    <w:rsid w:val="00542E97"/>
    <w:rsid w:val="005449BB"/>
    <w:rsid w:val="00544DEF"/>
    <w:rsid w:val="005479E4"/>
    <w:rsid w:val="005516DF"/>
    <w:rsid w:val="00552930"/>
    <w:rsid w:val="0055437C"/>
    <w:rsid w:val="005549F2"/>
    <w:rsid w:val="00554D6A"/>
    <w:rsid w:val="00557D9A"/>
    <w:rsid w:val="005600F3"/>
    <w:rsid w:val="0056086D"/>
    <w:rsid w:val="00562413"/>
    <w:rsid w:val="00562598"/>
    <w:rsid w:val="00562E05"/>
    <w:rsid w:val="00565F6F"/>
    <w:rsid w:val="00567718"/>
    <w:rsid w:val="00570554"/>
    <w:rsid w:val="00570CAB"/>
    <w:rsid w:val="00571693"/>
    <w:rsid w:val="005722E4"/>
    <w:rsid w:val="0057339F"/>
    <w:rsid w:val="00573678"/>
    <w:rsid w:val="00576D2A"/>
    <w:rsid w:val="00577C8A"/>
    <w:rsid w:val="005826CE"/>
    <w:rsid w:val="005826F9"/>
    <w:rsid w:val="00584B1D"/>
    <w:rsid w:val="00584C88"/>
    <w:rsid w:val="00585A29"/>
    <w:rsid w:val="00585AC5"/>
    <w:rsid w:val="0058702F"/>
    <w:rsid w:val="005873FA"/>
    <w:rsid w:val="00590421"/>
    <w:rsid w:val="00591287"/>
    <w:rsid w:val="0059298E"/>
    <w:rsid w:val="00593227"/>
    <w:rsid w:val="005936F4"/>
    <w:rsid w:val="005944F2"/>
    <w:rsid w:val="00595338"/>
    <w:rsid w:val="00595AB3"/>
    <w:rsid w:val="00596681"/>
    <w:rsid w:val="00596693"/>
    <w:rsid w:val="005966A4"/>
    <w:rsid w:val="00596E4F"/>
    <w:rsid w:val="005972AD"/>
    <w:rsid w:val="005A0A66"/>
    <w:rsid w:val="005A13BA"/>
    <w:rsid w:val="005A24E3"/>
    <w:rsid w:val="005A2699"/>
    <w:rsid w:val="005A58AB"/>
    <w:rsid w:val="005A69C4"/>
    <w:rsid w:val="005A6E28"/>
    <w:rsid w:val="005B0100"/>
    <w:rsid w:val="005B0532"/>
    <w:rsid w:val="005B0931"/>
    <w:rsid w:val="005B0C1B"/>
    <w:rsid w:val="005B2209"/>
    <w:rsid w:val="005B2883"/>
    <w:rsid w:val="005B2AC0"/>
    <w:rsid w:val="005B4D23"/>
    <w:rsid w:val="005B5C97"/>
    <w:rsid w:val="005B72EB"/>
    <w:rsid w:val="005B73AF"/>
    <w:rsid w:val="005B78B7"/>
    <w:rsid w:val="005C15E6"/>
    <w:rsid w:val="005C1B20"/>
    <w:rsid w:val="005C1EE5"/>
    <w:rsid w:val="005C2A69"/>
    <w:rsid w:val="005C3D01"/>
    <w:rsid w:val="005C6CE8"/>
    <w:rsid w:val="005C734D"/>
    <w:rsid w:val="005C7E28"/>
    <w:rsid w:val="005D4A1D"/>
    <w:rsid w:val="005E4B99"/>
    <w:rsid w:val="005E5A37"/>
    <w:rsid w:val="005E6661"/>
    <w:rsid w:val="005E726B"/>
    <w:rsid w:val="005F004E"/>
    <w:rsid w:val="005F0A25"/>
    <w:rsid w:val="005F3AD4"/>
    <w:rsid w:val="005F593A"/>
    <w:rsid w:val="005F6890"/>
    <w:rsid w:val="0060158E"/>
    <w:rsid w:val="0060552C"/>
    <w:rsid w:val="00605BA2"/>
    <w:rsid w:val="00610A10"/>
    <w:rsid w:val="00611CDC"/>
    <w:rsid w:val="006126CC"/>
    <w:rsid w:val="006127C1"/>
    <w:rsid w:val="00616152"/>
    <w:rsid w:val="00616BD0"/>
    <w:rsid w:val="00617F03"/>
    <w:rsid w:val="00623A13"/>
    <w:rsid w:val="00624A74"/>
    <w:rsid w:val="00625020"/>
    <w:rsid w:val="006259DF"/>
    <w:rsid w:val="00625E33"/>
    <w:rsid w:val="0062662E"/>
    <w:rsid w:val="006271F7"/>
    <w:rsid w:val="00630167"/>
    <w:rsid w:val="00630AB7"/>
    <w:rsid w:val="006324E6"/>
    <w:rsid w:val="00635887"/>
    <w:rsid w:val="00635C4E"/>
    <w:rsid w:val="00642BC3"/>
    <w:rsid w:val="006436F3"/>
    <w:rsid w:val="00646095"/>
    <w:rsid w:val="006504DC"/>
    <w:rsid w:val="00650D76"/>
    <w:rsid w:val="0065143E"/>
    <w:rsid w:val="00652B39"/>
    <w:rsid w:val="0065474D"/>
    <w:rsid w:val="00654FAC"/>
    <w:rsid w:val="00655CCD"/>
    <w:rsid w:val="00656848"/>
    <w:rsid w:val="00661F62"/>
    <w:rsid w:val="006620BF"/>
    <w:rsid w:val="00662350"/>
    <w:rsid w:val="00662F86"/>
    <w:rsid w:val="006636D9"/>
    <w:rsid w:val="0066414D"/>
    <w:rsid w:val="006642F6"/>
    <w:rsid w:val="006648E1"/>
    <w:rsid w:val="00664B8F"/>
    <w:rsid w:val="006657EC"/>
    <w:rsid w:val="00665E1D"/>
    <w:rsid w:val="00667F6F"/>
    <w:rsid w:val="00670189"/>
    <w:rsid w:val="00670C9E"/>
    <w:rsid w:val="006712AA"/>
    <w:rsid w:val="00672044"/>
    <w:rsid w:val="006721D1"/>
    <w:rsid w:val="006722D3"/>
    <w:rsid w:val="00672808"/>
    <w:rsid w:val="00674865"/>
    <w:rsid w:val="006751D0"/>
    <w:rsid w:val="0068067A"/>
    <w:rsid w:val="006818EF"/>
    <w:rsid w:val="00682E9B"/>
    <w:rsid w:val="0068424D"/>
    <w:rsid w:val="0068565D"/>
    <w:rsid w:val="00685795"/>
    <w:rsid w:val="00692128"/>
    <w:rsid w:val="00693843"/>
    <w:rsid w:val="006942F2"/>
    <w:rsid w:val="006948A1"/>
    <w:rsid w:val="006950F9"/>
    <w:rsid w:val="0069575E"/>
    <w:rsid w:val="006A5392"/>
    <w:rsid w:val="006B04CB"/>
    <w:rsid w:val="006B278C"/>
    <w:rsid w:val="006B28E7"/>
    <w:rsid w:val="006B371E"/>
    <w:rsid w:val="006B4B82"/>
    <w:rsid w:val="006B64BC"/>
    <w:rsid w:val="006B6BB9"/>
    <w:rsid w:val="006B6CD1"/>
    <w:rsid w:val="006B6D6A"/>
    <w:rsid w:val="006B7914"/>
    <w:rsid w:val="006B79A9"/>
    <w:rsid w:val="006B7E93"/>
    <w:rsid w:val="006C1764"/>
    <w:rsid w:val="006C2046"/>
    <w:rsid w:val="006C3FC6"/>
    <w:rsid w:val="006D1302"/>
    <w:rsid w:val="006D3B00"/>
    <w:rsid w:val="006D3DE5"/>
    <w:rsid w:val="006D758A"/>
    <w:rsid w:val="006E0182"/>
    <w:rsid w:val="006E0BD3"/>
    <w:rsid w:val="006E163F"/>
    <w:rsid w:val="006E209D"/>
    <w:rsid w:val="006E255A"/>
    <w:rsid w:val="006E3D7A"/>
    <w:rsid w:val="006E4A04"/>
    <w:rsid w:val="006E4FFC"/>
    <w:rsid w:val="006E5BE1"/>
    <w:rsid w:val="006E6089"/>
    <w:rsid w:val="006F1AE5"/>
    <w:rsid w:val="006F2110"/>
    <w:rsid w:val="006F59F2"/>
    <w:rsid w:val="006F6ADE"/>
    <w:rsid w:val="00700FEB"/>
    <w:rsid w:val="00701043"/>
    <w:rsid w:val="00701B61"/>
    <w:rsid w:val="00703A2D"/>
    <w:rsid w:val="00703EC4"/>
    <w:rsid w:val="007133D6"/>
    <w:rsid w:val="00713650"/>
    <w:rsid w:val="00714120"/>
    <w:rsid w:val="00714BF8"/>
    <w:rsid w:val="00714E6D"/>
    <w:rsid w:val="00717F2A"/>
    <w:rsid w:val="00717F40"/>
    <w:rsid w:val="0072194C"/>
    <w:rsid w:val="00721ECB"/>
    <w:rsid w:val="00722A8B"/>
    <w:rsid w:val="007230CA"/>
    <w:rsid w:val="00723986"/>
    <w:rsid w:val="00723FBE"/>
    <w:rsid w:val="007246DE"/>
    <w:rsid w:val="007262FE"/>
    <w:rsid w:val="00727A68"/>
    <w:rsid w:val="00730734"/>
    <w:rsid w:val="00730F2C"/>
    <w:rsid w:val="00731AC4"/>
    <w:rsid w:val="00733581"/>
    <w:rsid w:val="00734AD3"/>
    <w:rsid w:val="00740CF0"/>
    <w:rsid w:val="0074213A"/>
    <w:rsid w:val="00743AF7"/>
    <w:rsid w:val="0074514B"/>
    <w:rsid w:val="007463CA"/>
    <w:rsid w:val="00750444"/>
    <w:rsid w:val="0075050C"/>
    <w:rsid w:val="00751C9D"/>
    <w:rsid w:val="00752749"/>
    <w:rsid w:val="00752A16"/>
    <w:rsid w:val="00752DFC"/>
    <w:rsid w:val="00753232"/>
    <w:rsid w:val="00753A72"/>
    <w:rsid w:val="007546A9"/>
    <w:rsid w:val="0075601F"/>
    <w:rsid w:val="00756037"/>
    <w:rsid w:val="0075738B"/>
    <w:rsid w:val="00757C4F"/>
    <w:rsid w:val="00762AFA"/>
    <w:rsid w:val="007649C3"/>
    <w:rsid w:val="00765774"/>
    <w:rsid w:val="00765A6B"/>
    <w:rsid w:val="00766BD1"/>
    <w:rsid w:val="00767D3C"/>
    <w:rsid w:val="00771BB7"/>
    <w:rsid w:val="00771DFE"/>
    <w:rsid w:val="00771FAC"/>
    <w:rsid w:val="00772289"/>
    <w:rsid w:val="00772EA4"/>
    <w:rsid w:val="00774870"/>
    <w:rsid w:val="00776267"/>
    <w:rsid w:val="007765C9"/>
    <w:rsid w:val="00777038"/>
    <w:rsid w:val="00777A1C"/>
    <w:rsid w:val="00777CE2"/>
    <w:rsid w:val="007805F9"/>
    <w:rsid w:val="00780F5D"/>
    <w:rsid w:val="00783617"/>
    <w:rsid w:val="00783C47"/>
    <w:rsid w:val="00787A29"/>
    <w:rsid w:val="0079002A"/>
    <w:rsid w:val="00790053"/>
    <w:rsid w:val="0079044B"/>
    <w:rsid w:val="0079426F"/>
    <w:rsid w:val="00795CA3"/>
    <w:rsid w:val="00796647"/>
    <w:rsid w:val="00796926"/>
    <w:rsid w:val="00797DDD"/>
    <w:rsid w:val="007A0927"/>
    <w:rsid w:val="007A12CB"/>
    <w:rsid w:val="007A1984"/>
    <w:rsid w:val="007A1E41"/>
    <w:rsid w:val="007A31B2"/>
    <w:rsid w:val="007A41BC"/>
    <w:rsid w:val="007A4E79"/>
    <w:rsid w:val="007A5326"/>
    <w:rsid w:val="007A5669"/>
    <w:rsid w:val="007A5CF4"/>
    <w:rsid w:val="007A7F6E"/>
    <w:rsid w:val="007B16F3"/>
    <w:rsid w:val="007B4A62"/>
    <w:rsid w:val="007B54ED"/>
    <w:rsid w:val="007B58C8"/>
    <w:rsid w:val="007B7473"/>
    <w:rsid w:val="007C0287"/>
    <w:rsid w:val="007C0F5F"/>
    <w:rsid w:val="007C17E1"/>
    <w:rsid w:val="007C2D54"/>
    <w:rsid w:val="007C312D"/>
    <w:rsid w:val="007C32B2"/>
    <w:rsid w:val="007C5919"/>
    <w:rsid w:val="007D0973"/>
    <w:rsid w:val="007D12AB"/>
    <w:rsid w:val="007D2258"/>
    <w:rsid w:val="007D4ED4"/>
    <w:rsid w:val="007D50BF"/>
    <w:rsid w:val="007D75B6"/>
    <w:rsid w:val="007D7C9E"/>
    <w:rsid w:val="007E26DB"/>
    <w:rsid w:val="007E5FA3"/>
    <w:rsid w:val="007E6732"/>
    <w:rsid w:val="007F1232"/>
    <w:rsid w:val="007F1655"/>
    <w:rsid w:val="007F196F"/>
    <w:rsid w:val="007F23D3"/>
    <w:rsid w:val="007F29CB"/>
    <w:rsid w:val="007F619B"/>
    <w:rsid w:val="007F6807"/>
    <w:rsid w:val="007F6C2A"/>
    <w:rsid w:val="007F7838"/>
    <w:rsid w:val="008012DB"/>
    <w:rsid w:val="00805A24"/>
    <w:rsid w:val="008112F1"/>
    <w:rsid w:val="00811392"/>
    <w:rsid w:val="00812311"/>
    <w:rsid w:val="00813A4F"/>
    <w:rsid w:val="00814CB2"/>
    <w:rsid w:val="00815285"/>
    <w:rsid w:val="00815B36"/>
    <w:rsid w:val="00815E29"/>
    <w:rsid w:val="008215CD"/>
    <w:rsid w:val="00823DFC"/>
    <w:rsid w:val="00823EC8"/>
    <w:rsid w:val="00826079"/>
    <w:rsid w:val="00827C98"/>
    <w:rsid w:val="00832A73"/>
    <w:rsid w:val="0083521B"/>
    <w:rsid w:val="00840300"/>
    <w:rsid w:val="008404B2"/>
    <w:rsid w:val="00841222"/>
    <w:rsid w:val="00841507"/>
    <w:rsid w:val="008418CD"/>
    <w:rsid w:val="008433B7"/>
    <w:rsid w:val="00844B14"/>
    <w:rsid w:val="00844FD8"/>
    <w:rsid w:val="00846ABE"/>
    <w:rsid w:val="00851953"/>
    <w:rsid w:val="00852720"/>
    <w:rsid w:val="008535D9"/>
    <w:rsid w:val="00853F6D"/>
    <w:rsid w:val="008629D3"/>
    <w:rsid w:val="00862D47"/>
    <w:rsid w:val="0086709D"/>
    <w:rsid w:val="00870393"/>
    <w:rsid w:val="00872C4C"/>
    <w:rsid w:val="00872CD3"/>
    <w:rsid w:val="00873A33"/>
    <w:rsid w:val="00874598"/>
    <w:rsid w:val="00874A46"/>
    <w:rsid w:val="00875A8B"/>
    <w:rsid w:val="008769D7"/>
    <w:rsid w:val="008769E4"/>
    <w:rsid w:val="00876EAF"/>
    <w:rsid w:val="00876F08"/>
    <w:rsid w:val="00877B60"/>
    <w:rsid w:val="00880D2C"/>
    <w:rsid w:val="0088219A"/>
    <w:rsid w:val="008847CF"/>
    <w:rsid w:val="00885654"/>
    <w:rsid w:val="00887AF9"/>
    <w:rsid w:val="0089018C"/>
    <w:rsid w:val="008914C7"/>
    <w:rsid w:val="0089218D"/>
    <w:rsid w:val="00896365"/>
    <w:rsid w:val="00896A03"/>
    <w:rsid w:val="00897F99"/>
    <w:rsid w:val="008A04AB"/>
    <w:rsid w:val="008A05C3"/>
    <w:rsid w:val="008A0F82"/>
    <w:rsid w:val="008A1CED"/>
    <w:rsid w:val="008A3601"/>
    <w:rsid w:val="008A4195"/>
    <w:rsid w:val="008B175F"/>
    <w:rsid w:val="008B5B9D"/>
    <w:rsid w:val="008B6239"/>
    <w:rsid w:val="008B6469"/>
    <w:rsid w:val="008B68FB"/>
    <w:rsid w:val="008B7276"/>
    <w:rsid w:val="008B7813"/>
    <w:rsid w:val="008B7B35"/>
    <w:rsid w:val="008C08B7"/>
    <w:rsid w:val="008C0991"/>
    <w:rsid w:val="008C216C"/>
    <w:rsid w:val="008C48AA"/>
    <w:rsid w:val="008C5812"/>
    <w:rsid w:val="008C5CF4"/>
    <w:rsid w:val="008C5EC9"/>
    <w:rsid w:val="008C7279"/>
    <w:rsid w:val="008C74ED"/>
    <w:rsid w:val="008D1020"/>
    <w:rsid w:val="008D3D77"/>
    <w:rsid w:val="008D5547"/>
    <w:rsid w:val="008D59AE"/>
    <w:rsid w:val="008E0F0C"/>
    <w:rsid w:val="008E21F6"/>
    <w:rsid w:val="008E2C07"/>
    <w:rsid w:val="008E4648"/>
    <w:rsid w:val="008E564C"/>
    <w:rsid w:val="008E61D3"/>
    <w:rsid w:val="008F1FDE"/>
    <w:rsid w:val="008F23AE"/>
    <w:rsid w:val="008F266B"/>
    <w:rsid w:val="008F342C"/>
    <w:rsid w:val="008F5D18"/>
    <w:rsid w:val="008F6A25"/>
    <w:rsid w:val="00900332"/>
    <w:rsid w:val="00900903"/>
    <w:rsid w:val="009012AC"/>
    <w:rsid w:val="0090139B"/>
    <w:rsid w:val="009020C0"/>
    <w:rsid w:val="00902857"/>
    <w:rsid w:val="009034E1"/>
    <w:rsid w:val="0090367E"/>
    <w:rsid w:val="00903E87"/>
    <w:rsid w:val="0090440D"/>
    <w:rsid w:val="00906252"/>
    <w:rsid w:val="00907569"/>
    <w:rsid w:val="0090791C"/>
    <w:rsid w:val="0091037E"/>
    <w:rsid w:val="00910CB9"/>
    <w:rsid w:val="00912051"/>
    <w:rsid w:val="00912451"/>
    <w:rsid w:val="00913BCA"/>
    <w:rsid w:val="00915485"/>
    <w:rsid w:val="00915810"/>
    <w:rsid w:val="00916198"/>
    <w:rsid w:val="00920D7E"/>
    <w:rsid w:val="009216D1"/>
    <w:rsid w:val="00922004"/>
    <w:rsid w:val="00924798"/>
    <w:rsid w:val="0092505B"/>
    <w:rsid w:val="00926444"/>
    <w:rsid w:val="00926CD5"/>
    <w:rsid w:val="00927A70"/>
    <w:rsid w:val="00930F1D"/>
    <w:rsid w:val="009317F7"/>
    <w:rsid w:val="00931E46"/>
    <w:rsid w:val="00936329"/>
    <w:rsid w:val="0093705B"/>
    <w:rsid w:val="00940C6F"/>
    <w:rsid w:val="0094278D"/>
    <w:rsid w:val="009429DC"/>
    <w:rsid w:val="00942C8B"/>
    <w:rsid w:val="00943696"/>
    <w:rsid w:val="00945B0A"/>
    <w:rsid w:val="00950B4B"/>
    <w:rsid w:val="00950B4C"/>
    <w:rsid w:val="00950DB3"/>
    <w:rsid w:val="0095201D"/>
    <w:rsid w:val="00952EFD"/>
    <w:rsid w:val="00954424"/>
    <w:rsid w:val="009544F6"/>
    <w:rsid w:val="00954538"/>
    <w:rsid w:val="009546E6"/>
    <w:rsid w:val="00954F3F"/>
    <w:rsid w:val="00955C03"/>
    <w:rsid w:val="00955DB8"/>
    <w:rsid w:val="00957969"/>
    <w:rsid w:val="0096501D"/>
    <w:rsid w:val="00966DF3"/>
    <w:rsid w:val="00967ED8"/>
    <w:rsid w:val="00970E1F"/>
    <w:rsid w:val="00973514"/>
    <w:rsid w:val="009760C8"/>
    <w:rsid w:val="00976CAA"/>
    <w:rsid w:val="00980A6D"/>
    <w:rsid w:val="009828BD"/>
    <w:rsid w:val="00984505"/>
    <w:rsid w:val="009854AA"/>
    <w:rsid w:val="00990A70"/>
    <w:rsid w:val="00991943"/>
    <w:rsid w:val="00991E06"/>
    <w:rsid w:val="0099473F"/>
    <w:rsid w:val="009956CB"/>
    <w:rsid w:val="009959E2"/>
    <w:rsid w:val="00996474"/>
    <w:rsid w:val="00996F2E"/>
    <w:rsid w:val="0099781E"/>
    <w:rsid w:val="009A03F7"/>
    <w:rsid w:val="009A0CCC"/>
    <w:rsid w:val="009A1EA3"/>
    <w:rsid w:val="009A2AF8"/>
    <w:rsid w:val="009A32D3"/>
    <w:rsid w:val="009A4607"/>
    <w:rsid w:val="009A5DF8"/>
    <w:rsid w:val="009A7014"/>
    <w:rsid w:val="009B0428"/>
    <w:rsid w:val="009B1A5D"/>
    <w:rsid w:val="009B21DD"/>
    <w:rsid w:val="009B3C29"/>
    <w:rsid w:val="009B465C"/>
    <w:rsid w:val="009B4865"/>
    <w:rsid w:val="009B7E08"/>
    <w:rsid w:val="009C045D"/>
    <w:rsid w:val="009C3038"/>
    <w:rsid w:val="009C33CC"/>
    <w:rsid w:val="009C51A3"/>
    <w:rsid w:val="009C5C4E"/>
    <w:rsid w:val="009C6031"/>
    <w:rsid w:val="009C6AC5"/>
    <w:rsid w:val="009C6DF8"/>
    <w:rsid w:val="009C7E3E"/>
    <w:rsid w:val="009D07D9"/>
    <w:rsid w:val="009D0B41"/>
    <w:rsid w:val="009D0D3A"/>
    <w:rsid w:val="009D1F4C"/>
    <w:rsid w:val="009D3455"/>
    <w:rsid w:val="009D3D76"/>
    <w:rsid w:val="009D589D"/>
    <w:rsid w:val="009E3518"/>
    <w:rsid w:val="009E37A2"/>
    <w:rsid w:val="009E4507"/>
    <w:rsid w:val="009E4CAF"/>
    <w:rsid w:val="009E72B2"/>
    <w:rsid w:val="009E764F"/>
    <w:rsid w:val="009F2180"/>
    <w:rsid w:val="009F33F6"/>
    <w:rsid w:val="009F3708"/>
    <w:rsid w:val="009F57A5"/>
    <w:rsid w:val="009F61BE"/>
    <w:rsid w:val="009F6D6B"/>
    <w:rsid w:val="009F764A"/>
    <w:rsid w:val="009F78A9"/>
    <w:rsid w:val="00A003E3"/>
    <w:rsid w:val="00A016CD"/>
    <w:rsid w:val="00A02B51"/>
    <w:rsid w:val="00A0389D"/>
    <w:rsid w:val="00A03CD1"/>
    <w:rsid w:val="00A04464"/>
    <w:rsid w:val="00A04925"/>
    <w:rsid w:val="00A04E47"/>
    <w:rsid w:val="00A05430"/>
    <w:rsid w:val="00A060E6"/>
    <w:rsid w:val="00A065E6"/>
    <w:rsid w:val="00A069B0"/>
    <w:rsid w:val="00A07B08"/>
    <w:rsid w:val="00A07DC6"/>
    <w:rsid w:val="00A1144C"/>
    <w:rsid w:val="00A132C8"/>
    <w:rsid w:val="00A15184"/>
    <w:rsid w:val="00A1783E"/>
    <w:rsid w:val="00A200B5"/>
    <w:rsid w:val="00A207F8"/>
    <w:rsid w:val="00A20EE7"/>
    <w:rsid w:val="00A21B01"/>
    <w:rsid w:val="00A2337F"/>
    <w:rsid w:val="00A248E3"/>
    <w:rsid w:val="00A2544B"/>
    <w:rsid w:val="00A257C2"/>
    <w:rsid w:val="00A27361"/>
    <w:rsid w:val="00A30049"/>
    <w:rsid w:val="00A31295"/>
    <w:rsid w:val="00A31E59"/>
    <w:rsid w:val="00A33269"/>
    <w:rsid w:val="00A403B9"/>
    <w:rsid w:val="00A408A9"/>
    <w:rsid w:val="00A41F25"/>
    <w:rsid w:val="00A41F32"/>
    <w:rsid w:val="00A4238F"/>
    <w:rsid w:val="00A45871"/>
    <w:rsid w:val="00A46DD0"/>
    <w:rsid w:val="00A51272"/>
    <w:rsid w:val="00A51DD0"/>
    <w:rsid w:val="00A51E8A"/>
    <w:rsid w:val="00A52CFF"/>
    <w:rsid w:val="00A538C6"/>
    <w:rsid w:val="00A54F70"/>
    <w:rsid w:val="00A574E9"/>
    <w:rsid w:val="00A600B8"/>
    <w:rsid w:val="00A640A8"/>
    <w:rsid w:val="00A645F9"/>
    <w:rsid w:val="00A65CC9"/>
    <w:rsid w:val="00A679C6"/>
    <w:rsid w:val="00A67BE3"/>
    <w:rsid w:val="00A70E65"/>
    <w:rsid w:val="00A71A27"/>
    <w:rsid w:val="00A71CF8"/>
    <w:rsid w:val="00A72F01"/>
    <w:rsid w:val="00A75F34"/>
    <w:rsid w:val="00A77D8C"/>
    <w:rsid w:val="00A8029D"/>
    <w:rsid w:val="00A80C24"/>
    <w:rsid w:val="00A81E56"/>
    <w:rsid w:val="00A82D5D"/>
    <w:rsid w:val="00A82ECD"/>
    <w:rsid w:val="00A83B9A"/>
    <w:rsid w:val="00A86EA8"/>
    <w:rsid w:val="00A902A4"/>
    <w:rsid w:val="00A9286A"/>
    <w:rsid w:val="00A9459E"/>
    <w:rsid w:val="00A94638"/>
    <w:rsid w:val="00A95AC5"/>
    <w:rsid w:val="00A960AE"/>
    <w:rsid w:val="00A9621A"/>
    <w:rsid w:val="00A976C2"/>
    <w:rsid w:val="00A97F00"/>
    <w:rsid w:val="00AA2BF7"/>
    <w:rsid w:val="00AA58BE"/>
    <w:rsid w:val="00AA5C82"/>
    <w:rsid w:val="00AA6251"/>
    <w:rsid w:val="00AA63D8"/>
    <w:rsid w:val="00AB0375"/>
    <w:rsid w:val="00AB1CB9"/>
    <w:rsid w:val="00AB381E"/>
    <w:rsid w:val="00AB3E63"/>
    <w:rsid w:val="00AB4454"/>
    <w:rsid w:val="00AB4DCA"/>
    <w:rsid w:val="00AB4DFF"/>
    <w:rsid w:val="00AB6F77"/>
    <w:rsid w:val="00AB7262"/>
    <w:rsid w:val="00AC3388"/>
    <w:rsid w:val="00AC418F"/>
    <w:rsid w:val="00AC66E4"/>
    <w:rsid w:val="00AC6BD1"/>
    <w:rsid w:val="00AD123A"/>
    <w:rsid w:val="00AD3C81"/>
    <w:rsid w:val="00AD4C68"/>
    <w:rsid w:val="00AD4FDE"/>
    <w:rsid w:val="00AD710E"/>
    <w:rsid w:val="00AD76F0"/>
    <w:rsid w:val="00AD7CBD"/>
    <w:rsid w:val="00AE1674"/>
    <w:rsid w:val="00AE1CB9"/>
    <w:rsid w:val="00AE412F"/>
    <w:rsid w:val="00AE5DC7"/>
    <w:rsid w:val="00AF0D01"/>
    <w:rsid w:val="00AF1E22"/>
    <w:rsid w:val="00AF1F41"/>
    <w:rsid w:val="00AF1F63"/>
    <w:rsid w:val="00AF3D8F"/>
    <w:rsid w:val="00AF590D"/>
    <w:rsid w:val="00AF6068"/>
    <w:rsid w:val="00AF64B9"/>
    <w:rsid w:val="00AF6F8F"/>
    <w:rsid w:val="00AF7C29"/>
    <w:rsid w:val="00B0067A"/>
    <w:rsid w:val="00B01B11"/>
    <w:rsid w:val="00B03C71"/>
    <w:rsid w:val="00B044D5"/>
    <w:rsid w:val="00B0556A"/>
    <w:rsid w:val="00B0590D"/>
    <w:rsid w:val="00B06A11"/>
    <w:rsid w:val="00B07AD9"/>
    <w:rsid w:val="00B1164B"/>
    <w:rsid w:val="00B119EB"/>
    <w:rsid w:val="00B12B80"/>
    <w:rsid w:val="00B13305"/>
    <w:rsid w:val="00B133D9"/>
    <w:rsid w:val="00B14390"/>
    <w:rsid w:val="00B1735A"/>
    <w:rsid w:val="00B2332B"/>
    <w:rsid w:val="00B25499"/>
    <w:rsid w:val="00B25854"/>
    <w:rsid w:val="00B25C43"/>
    <w:rsid w:val="00B26626"/>
    <w:rsid w:val="00B2674D"/>
    <w:rsid w:val="00B27BEF"/>
    <w:rsid w:val="00B320E8"/>
    <w:rsid w:val="00B33BC4"/>
    <w:rsid w:val="00B34254"/>
    <w:rsid w:val="00B37619"/>
    <w:rsid w:val="00B40B86"/>
    <w:rsid w:val="00B41025"/>
    <w:rsid w:val="00B41AB6"/>
    <w:rsid w:val="00B42066"/>
    <w:rsid w:val="00B42CA9"/>
    <w:rsid w:val="00B43D35"/>
    <w:rsid w:val="00B469D9"/>
    <w:rsid w:val="00B5050F"/>
    <w:rsid w:val="00B50DFD"/>
    <w:rsid w:val="00B51359"/>
    <w:rsid w:val="00B52C00"/>
    <w:rsid w:val="00B54DB4"/>
    <w:rsid w:val="00B551F9"/>
    <w:rsid w:val="00B56460"/>
    <w:rsid w:val="00B613D5"/>
    <w:rsid w:val="00B62984"/>
    <w:rsid w:val="00B64238"/>
    <w:rsid w:val="00B64552"/>
    <w:rsid w:val="00B65F8A"/>
    <w:rsid w:val="00B6601C"/>
    <w:rsid w:val="00B7049C"/>
    <w:rsid w:val="00B72022"/>
    <w:rsid w:val="00B72A9E"/>
    <w:rsid w:val="00B73B12"/>
    <w:rsid w:val="00B73E8C"/>
    <w:rsid w:val="00B74424"/>
    <w:rsid w:val="00B762EF"/>
    <w:rsid w:val="00B7666E"/>
    <w:rsid w:val="00B777FE"/>
    <w:rsid w:val="00B77B29"/>
    <w:rsid w:val="00B77D96"/>
    <w:rsid w:val="00B77E14"/>
    <w:rsid w:val="00B91978"/>
    <w:rsid w:val="00B933DF"/>
    <w:rsid w:val="00B93EA4"/>
    <w:rsid w:val="00B97395"/>
    <w:rsid w:val="00BA0931"/>
    <w:rsid w:val="00BA24AD"/>
    <w:rsid w:val="00BA51EA"/>
    <w:rsid w:val="00BA71A4"/>
    <w:rsid w:val="00BA71C2"/>
    <w:rsid w:val="00BA73AC"/>
    <w:rsid w:val="00BB02A2"/>
    <w:rsid w:val="00BB1E3B"/>
    <w:rsid w:val="00BB28F8"/>
    <w:rsid w:val="00BB2BFC"/>
    <w:rsid w:val="00BB3CCA"/>
    <w:rsid w:val="00BB434F"/>
    <w:rsid w:val="00BB567D"/>
    <w:rsid w:val="00BB675A"/>
    <w:rsid w:val="00BB7EAA"/>
    <w:rsid w:val="00BC1C42"/>
    <w:rsid w:val="00BC244E"/>
    <w:rsid w:val="00BC3847"/>
    <w:rsid w:val="00BD3CF7"/>
    <w:rsid w:val="00BD4838"/>
    <w:rsid w:val="00BD5415"/>
    <w:rsid w:val="00BD5783"/>
    <w:rsid w:val="00BD673D"/>
    <w:rsid w:val="00BD6C2C"/>
    <w:rsid w:val="00BE1497"/>
    <w:rsid w:val="00BF26D9"/>
    <w:rsid w:val="00BF3C30"/>
    <w:rsid w:val="00C01266"/>
    <w:rsid w:val="00C022CF"/>
    <w:rsid w:val="00C05A8F"/>
    <w:rsid w:val="00C068C0"/>
    <w:rsid w:val="00C06E3D"/>
    <w:rsid w:val="00C07F73"/>
    <w:rsid w:val="00C1094D"/>
    <w:rsid w:val="00C1397B"/>
    <w:rsid w:val="00C13C58"/>
    <w:rsid w:val="00C15D8E"/>
    <w:rsid w:val="00C21CE3"/>
    <w:rsid w:val="00C22934"/>
    <w:rsid w:val="00C2365C"/>
    <w:rsid w:val="00C2437B"/>
    <w:rsid w:val="00C25AEB"/>
    <w:rsid w:val="00C27E61"/>
    <w:rsid w:val="00C31982"/>
    <w:rsid w:val="00C336E2"/>
    <w:rsid w:val="00C35857"/>
    <w:rsid w:val="00C378B0"/>
    <w:rsid w:val="00C41481"/>
    <w:rsid w:val="00C42336"/>
    <w:rsid w:val="00C44EB0"/>
    <w:rsid w:val="00C455A3"/>
    <w:rsid w:val="00C477A7"/>
    <w:rsid w:val="00C47A50"/>
    <w:rsid w:val="00C519D3"/>
    <w:rsid w:val="00C52DD6"/>
    <w:rsid w:val="00C53070"/>
    <w:rsid w:val="00C5307A"/>
    <w:rsid w:val="00C551BB"/>
    <w:rsid w:val="00C55E8C"/>
    <w:rsid w:val="00C56B33"/>
    <w:rsid w:val="00C56E7D"/>
    <w:rsid w:val="00C61C12"/>
    <w:rsid w:val="00C61DD6"/>
    <w:rsid w:val="00C6221B"/>
    <w:rsid w:val="00C66B8C"/>
    <w:rsid w:val="00C71345"/>
    <w:rsid w:val="00C722F4"/>
    <w:rsid w:val="00C72FBC"/>
    <w:rsid w:val="00C74838"/>
    <w:rsid w:val="00C74D1E"/>
    <w:rsid w:val="00C750E5"/>
    <w:rsid w:val="00C76949"/>
    <w:rsid w:val="00C8035E"/>
    <w:rsid w:val="00C80A10"/>
    <w:rsid w:val="00C83B7C"/>
    <w:rsid w:val="00C83F0D"/>
    <w:rsid w:val="00C85B48"/>
    <w:rsid w:val="00C86128"/>
    <w:rsid w:val="00C861A7"/>
    <w:rsid w:val="00C863FF"/>
    <w:rsid w:val="00C86D64"/>
    <w:rsid w:val="00C87E92"/>
    <w:rsid w:val="00C900AB"/>
    <w:rsid w:val="00C90FE6"/>
    <w:rsid w:val="00C913BB"/>
    <w:rsid w:val="00C9235D"/>
    <w:rsid w:val="00C94E9E"/>
    <w:rsid w:val="00C95FAC"/>
    <w:rsid w:val="00C96DB2"/>
    <w:rsid w:val="00C96EE2"/>
    <w:rsid w:val="00C97B30"/>
    <w:rsid w:val="00CA1591"/>
    <w:rsid w:val="00CA2786"/>
    <w:rsid w:val="00CA29FD"/>
    <w:rsid w:val="00CA3A77"/>
    <w:rsid w:val="00CA4721"/>
    <w:rsid w:val="00CA50FD"/>
    <w:rsid w:val="00CA5427"/>
    <w:rsid w:val="00CA5DBC"/>
    <w:rsid w:val="00CA5F58"/>
    <w:rsid w:val="00CA637F"/>
    <w:rsid w:val="00CA6E7A"/>
    <w:rsid w:val="00CA72D4"/>
    <w:rsid w:val="00CA7716"/>
    <w:rsid w:val="00CB09A9"/>
    <w:rsid w:val="00CB3593"/>
    <w:rsid w:val="00CB49A8"/>
    <w:rsid w:val="00CB4D58"/>
    <w:rsid w:val="00CB70FD"/>
    <w:rsid w:val="00CB7470"/>
    <w:rsid w:val="00CB76C0"/>
    <w:rsid w:val="00CC38D4"/>
    <w:rsid w:val="00CC39F8"/>
    <w:rsid w:val="00CC5685"/>
    <w:rsid w:val="00CC5CCD"/>
    <w:rsid w:val="00CC5EBB"/>
    <w:rsid w:val="00CC6348"/>
    <w:rsid w:val="00CC6FB6"/>
    <w:rsid w:val="00CD02B3"/>
    <w:rsid w:val="00CD1885"/>
    <w:rsid w:val="00CD2C6D"/>
    <w:rsid w:val="00CD618E"/>
    <w:rsid w:val="00CD6195"/>
    <w:rsid w:val="00CD641B"/>
    <w:rsid w:val="00CD6A2C"/>
    <w:rsid w:val="00CD6F9F"/>
    <w:rsid w:val="00CE476A"/>
    <w:rsid w:val="00CE5466"/>
    <w:rsid w:val="00CE77A5"/>
    <w:rsid w:val="00CE7CB2"/>
    <w:rsid w:val="00CF0578"/>
    <w:rsid w:val="00CF3BC5"/>
    <w:rsid w:val="00CF7F16"/>
    <w:rsid w:val="00D007B0"/>
    <w:rsid w:val="00D01B1F"/>
    <w:rsid w:val="00D03829"/>
    <w:rsid w:val="00D04B5A"/>
    <w:rsid w:val="00D06F43"/>
    <w:rsid w:val="00D07440"/>
    <w:rsid w:val="00D07EDF"/>
    <w:rsid w:val="00D1053E"/>
    <w:rsid w:val="00D1104C"/>
    <w:rsid w:val="00D11923"/>
    <w:rsid w:val="00D12B51"/>
    <w:rsid w:val="00D133D3"/>
    <w:rsid w:val="00D13C8C"/>
    <w:rsid w:val="00D16129"/>
    <w:rsid w:val="00D16DE1"/>
    <w:rsid w:val="00D205C3"/>
    <w:rsid w:val="00D2250D"/>
    <w:rsid w:val="00D22987"/>
    <w:rsid w:val="00D244D6"/>
    <w:rsid w:val="00D2794B"/>
    <w:rsid w:val="00D30AE1"/>
    <w:rsid w:val="00D324B0"/>
    <w:rsid w:val="00D33700"/>
    <w:rsid w:val="00D348A5"/>
    <w:rsid w:val="00D36750"/>
    <w:rsid w:val="00D37DAC"/>
    <w:rsid w:val="00D41783"/>
    <w:rsid w:val="00D41B73"/>
    <w:rsid w:val="00D42C4C"/>
    <w:rsid w:val="00D43D59"/>
    <w:rsid w:val="00D45540"/>
    <w:rsid w:val="00D52B5C"/>
    <w:rsid w:val="00D54637"/>
    <w:rsid w:val="00D55703"/>
    <w:rsid w:val="00D55C60"/>
    <w:rsid w:val="00D57531"/>
    <w:rsid w:val="00D576DC"/>
    <w:rsid w:val="00D57C85"/>
    <w:rsid w:val="00D57F3F"/>
    <w:rsid w:val="00D62A79"/>
    <w:rsid w:val="00D62C4B"/>
    <w:rsid w:val="00D62D54"/>
    <w:rsid w:val="00D6331A"/>
    <w:rsid w:val="00D641A7"/>
    <w:rsid w:val="00D660E8"/>
    <w:rsid w:val="00D67AB7"/>
    <w:rsid w:val="00D70C07"/>
    <w:rsid w:val="00D70CB8"/>
    <w:rsid w:val="00D7130A"/>
    <w:rsid w:val="00D7177B"/>
    <w:rsid w:val="00D72164"/>
    <w:rsid w:val="00D724AA"/>
    <w:rsid w:val="00D72613"/>
    <w:rsid w:val="00D73197"/>
    <w:rsid w:val="00D73325"/>
    <w:rsid w:val="00D73F31"/>
    <w:rsid w:val="00D74C33"/>
    <w:rsid w:val="00D77939"/>
    <w:rsid w:val="00D80992"/>
    <w:rsid w:val="00D84B0B"/>
    <w:rsid w:val="00D902F1"/>
    <w:rsid w:val="00D9094A"/>
    <w:rsid w:val="00D91147"/>
    <w:rsid w:val="00D94664"/>
    <w:rsid w:val="00D94F9B"/>
    <w:rsid w:val="00D95B18"/>
    <w:rsid w:val="00D97376"/>
    <w:rsid w:val="00DA0919"/>
    <w:rsid w:val="00DA13B1"/>
    <w:rsid w:val="00DA1420"/>
    <w:rsid w:val="00DA1733"/>
    <w:rsid w:val="00DA58AE"/>
    <w:rsid w:val="00DA59A6"/>
    <w:rsid w:val="00DB06D7"/>
    <w:rsid w:val="00DB25B8"/>
    <w:rsid w:val="00DB2DAD"/>
    <w:rsid w:val="00DB3017"/>
    <w:rsid w:val="00DB422A"/>
    <w:rsid w:val="00DB459D"/>
    <w:rsid w:val="00DB4EFD"/>
    <w:rsid w:val="00DC4530"/>
    <w:rsid w:val="00DC4F9C"/>
    <w:rsid w:val="00DC61DC"/>
    <w:rsid w:val="00DC6B09"/>
    <w:rsid w:val="00DD0931"/>
    <w:rsid w:val="00DD1F0E"/>
    <w:rsid w:val="00DD2BA7"/>
    <w:rsid w:val="00DD522A"/>
    <w:rsid w:val="00DD5F1B"/>
    <w:rsid w:val="00DD709D"/>
    <w:rsid w:val="00DE08B5"/>
    <w:rsid w:val="00DE1B1A"/>
    <w:rsid w:val="00DE2422"/>
    <w:rsid w:val="00DE2AA0"/>
    <w:rsid w:val="00DE354D"/>
    <w:rsid w:val="00DE3AE6"/>
    <w:rsid w:val="00DE6731"/>
    <w:rsid w:val="00DF0BA8"/>
    <w:rsid w:val="00DF0D83"/>
    <w:rsid w:val="00DF12B2"/>
    <w:rsid w:val="00DF1686"/>
    <w:rsid w:val="00DF1AAA"/>
    <w:rsid w:val="00DF1CF7"/>
    <w:rsid w:val="00DF1D19"/>
    <w:rsid w:val="00DF38E9"/>
    <w:rsid w:val="00DF47E4"/>
    <w:rsid w:val="00DF4813"/>
    <w:rsid w:val="00DF4985"/>
    <w:rsid w:val="00DF7BA4"/>
    <w:rsid w:val="00E001D7"/>
    <w:rsid w:val="00E052CF"/>
    <w:rsid w:val="00E103B0"/>
    <w:rsid w:val="00E120FF"/>
    <w:rsid w:val="00E12FCC"/>
    <w:rsid w:val="00E14315"/>
    <w:rsid w:val="00E1442B"/>
    <w:rsid w:val="00E169DF"/>
    <w:rsid w:val="00E16FEC"/>
    <w:rsid w:val="00E175CF"/>
    <w:rsid w:val="00E20087"/>
    <w:rsid w:val="00E217B7"/>
    <w:rsid w:val="00E2389A"/>
    <w:rsid w:val="00E23C1D"/>
    <w:rsid w:val="00E243E4"/>
    <w:rsid w:val="00E264D9"/>
    <w:rsid w:val="00E273C7"/>
    <w:rsid w:val="00E32073"/>
    <w:rsid w:val="00E32222"/>
    <w:rsid w:val="00E3246E"/>
    <w:rsid w:val="00E32EC8"/>
    <w:rsid w:val="00E339B7"/>
    <w:rsid w:val="00E358CA"/>
    <w:rsid w:val="00E35D43"/>
    <w:rsid w:val="00E41AA4"/>
    <w:rsid w:val="00E43B1F"/>
    <w:rsid w:val="00E44154"/>
    <w:rsid w:val="00E4456B"/>
    <w:rsid w:val="00E44F19"/>
    <w:rsid w:val="00E45AF2"/>
    <w:rsid w:val="00E46138"/>
    <w:rsid w:val="00E46746"/>
    <w:rsid w:val="00E5013B"/>
    <w:rsid w:val="00E50DD3"/>
    <w:rsid w:val="00E5274C"/>
    <w:rsid w:val="00E527A7"/>
    <w:rsid w:val="00E533E7"/>
    <w:rsid w:val="00E5346B"/>
    <w:rsid w:val="00E60AF9"/>
    <w:rsid w:val="00E60EE2"/>
    <w:rsid w:val="00E6106D"/>
    <w:rsid w:val="00E62500"/>
    <w:rsid w:val="00E63671"/>
    <w:rsid w:val="00E65645"/>
    <w:rsid w:val="00E67231"/>
    <w:rsid w:val="00E7193A"/>
    <w:rsid w:val="00E74D74"/>
    <w:rsid w:val="00E817FF"/>
    <w:rsid w:val="00E819A3"/>
    <w:rsid w:val="00E8246D"/>
    <w:rsid w:val="00E85BFA"/>
    <w:rsid w:val="00E85FF5"/>
    <w:rsid w:val="00E865E2"/>
    <w:rsid w:val="00E8744E"/>
    <w:rsid w:val="00E87E2C"/>
    <w:rsid w:val="00E931CD"/>
    <w:rsid w:val="00E93FD9"/>
    <w:rsid w:val="00E94102"/>
    <w:rsid w:val="00E946BB"/>
    <w:rsid w:val="00EA07E6"/>
    <w:rsid w:val="00EA0FCA"/>
    <w:rsid w:val="00EA1086"/>
    <w:rsid w:val="00EA10F2"/>
    <w:rsid w:val="00EA4457"/>
    <w:rsid w:val="00EA6131"/>
    <w:rsid w:val="00EA75B3"/>
    <w:rsid w:val="00EB0748"/>
    <w:rsid w:val="00EB0B38"/>
    <w:rsid w:val="00EB207C"/>
    <w:rsid w:val="00EB41F0"/>
    <w:rsid w:val="00EB442C"/>
    <w:rsid w:val="00EB48C4"/>
    <w:rsid w:val="00EB5FF0"/>
    <w:rsid w:val="00EB7058"/>
    <w:rsid w:val="00EB7623"/>
    <w:rsid w:val="00EB7B04"/>
    <w:rsid w:val="00EC00CE"/>
    <w:rsid w:val="00EC0657"/>
    <w:rsid w:val="00EC1B02"/>
    <w:rsid w:val="00EC2078"/>
    <w:rsid w:val="00EC282F"/>
    <w:rsid w:val="00EC38C1"/>
    <w:rsid w:val="00EC3924"/>
    <w:rsid w:val="00EC3A8E"/>
    <w:rsid w:val="00EC4B1C"/>
    <w:rsid w:val="00EC4C11"/>
    <w:rsid w:val="00EC51C4"/>
    <w:rsid w:val="00EC64E3"/>
    <w:rsid w:val="00ED130D"/>
    <w:rsid w:val="00ED280C"/>
    <w:rsid w:val="00ED37D9"/>
    <w:rsid w:val="00ED3B24"/>
    <w:rsid w:val="00EE10A5"/>
    <w:rsid w:val="00EE1A9B"/>
    <w:rsid w:val="00EE6377"/>
    <w:rsid w:val="00EE6935"/>
    <w:rsid w:val="00EE7F2C"/>
    <w:rsid w:val="00EF129F"/>
    <w:rsid w:val="00EF1328"/>
    <w:rsid w:val="00EF23DE"/>
    <w:rsid w:val="00EF3233"/>
    <w:rsid w:val="00EF4155"/>
    <w:rsid w:val="00EF4BF0"/>
    <w:rsid w:val="00EF5241"/>
    <w:rsid w:val="00EF5788"/>
    <w:rsid w:val="00F019A5"/>
    <w:rsid w:val="00F03432"/>
    <w:rsid w:val="00F05D98"/>
    <w:rsid w:val="00F06D9D"/>
    <w:rsid w:val="00F07350"/>
    <w:rsid w:val="00F1323A"/>
    <w:rsid w:val="00F134CF"/>
    <w:rsid w:val="00F1379D"/>
    <w:rsid w:val="00F20AAD"/>
    <w:rsid w:val="00F21D28"/>
    <w:rsid w:val="00F22158"/>
    <w:rsid w:val="00F22704"/>
    <w:rsid w:val="00F22A51"/>
    <w:rsid w:val="00F23E79"/>
    <w:rsid w:val="00F23F0C"/>
    <w:rsid w:val="00F2411D"/>
    <w:rsid w:val="00F26BE1"/>
    <w:rsid w:val="00F30708"/>
    <w:rsid w:val="00F32581"/>
    <w:rsid w:val="00F33609"/>
    <w:rsid w:val="00F348FA"/>
    <w:rsid w:val="00F359FB"/>
    <w:rsid w:val="00F36B00"/>
    <w:rsid w:val="00F37431"/>
    <w:rsid w:val="00F41981"/>
    <w:rsid w:val="00F4290D"/>
    <w:rsid w:val="00F435AE"/>
    <w:rsid w:val="00F45E28"/>
    <w:rsid w:val="00F5078B"/>
    <w:rsid w:val="00F52B4C"/>
    <w:rsid w:val="00F52BE0"/>
    <w:rsid w:val="00F54073"/>
    <w:rsid w:val="00F5441D"/>
    <w:rsid w:val="00F54F99"/>
    <w:rsid w:val="00F56492"/>
    <w:rsid w:val="00F568AA"/>
    <w:rsid w:val="00F60442"/>
    <w:rsid w:val="00F6059B"/>
    <w:rsid w:val="00F60EDC"/>
    <w:rsid w:val="00F629A9"/>
    <w:rsid w:val="00F639CE"/>
    <w:rsid w:val="00F674E5"/>
    <w:rsid w:val="00F718DE"/>
    <w:rsid w:val="00F72AA8"/>
    <w:rsid w:val="00F7339A"/>
    <w:rsid w:val="00F75482"/>
    <w:rsid w:val="00F75A73"/>
    <w:rsid w:val="00F76E57"/>
    <w:rsid w:val="00F81A6C"/>
    <w:rsid w:val="00F84FD6"/>
    <w:rsid w:val="00F85554"/>
    <w:rsid w:val="00F85D35"/>
    <w:rsid w:val="00F90991"/>
    <w:rsid w:val="00F9104A"/>
    <w:rsid w:val="00F916F3"/>
    <w:rsid w:val="00F921DA"/>
    <w:rsid w:val="00F932AB"/>
    <w:rsid w:val="00F959C7"/>
    <w:rsid w:val="00F95DC8"/>
    <w:rsid w:val="00F965A8"/>
    <w:rsid w:val="00F96D5F"/>
    <w:rsid w:val="00FA0259"/>
    <w:rsid w:val="00FA0842"/>
    <w:rsid w:val="00FA1ED6"/>
    <w:rsid w:val="00FA2655"/>
    <w:rsid w:val="00FB2CB4"/>
    <w:rsid w:val="00FB324D"/>
    <w:rsid w:val="00FB5A59"/>
    <w:rsid w:val="00FB6B5C"/>
    <w:rsid w:val="00FB6B9E"/>
    <w:rsid w:val="00FB7855"/>
    <w:rsid w:val="00FC0B8A"/>
    <w:rsid w:val="00FC1C12"/>
    <w:rsid w:val="00FC3E20"/>
    <w:rsid w:val="00FC59DC"/>
    <w:rsid w:val="00FC76E9"/>
    <w:rsid w:val="00FD4795"/>
    <w:rsid w:val="00FD4A28"/>
    <w:rsid w:val="00FD4D9D"/>
    <w:rsid w:val="00FD5196"/>
    <w:rsid w:val="00FD6624"/>
    <w:rsid w:val="00FD6A51"/>
    <w:rsid w:val="00FD7D3E"/>
    <w:rsid w:val="00FE16D5"/>
    <w:rsid w:val="00FE1DFD"/>
    <w:rsid w:val="00FE2537"/>
    <w:rsid w:val="00FE4E2E"/>
    <w:rsid w:val="00FE51D0"/>
    <w:rsid w:val="00FF2EF6"/>
    <w:rsid w:val="00FF3161"/>
    <w:rsid w:val="00FF334B"/>
    <w:rsid w:val="00FF77D9"/>
    <w:rsid w:val="00FF79D1"/>
    <w:rsid w:val="00FF7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F79EA27-437A-4180-B422-E3ABBA7A0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lsdException w:name="heading 2" w:locked="1"/>
    <w:lsdException w:name="heading 3" w:locked="1"/>
    <w:lsdException w:name="heading 4" w:locked="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6D9"/>
    <w:pPr>
      <w:spacing w:after="60"/>
      <w:jc w:val="both"/>
    </w:pPr>
    <w:rPr>
      <w:sz w:val="24"/>
      <w:szCs w:val="22"/>
    </w:rPr>
  </w:style>
  <w:style w:type="paragraph" w:styleId="Titre10">
    <w:name w:val="heading 1"/>
    <w:aliases w:val="Niveau 1"/>
    <w:basedOn w:val="Titre30"/>
    <w:next w:val="Normal"/>
    <w:link w:val="Titre1Car"/>
    <w:rsid w:val="00355A20"/>
    <w:pPr>
      <w:numPr>
        <w:ilvl w:val="0"/>
        <w:numId w:val="0"/>
      </w:numPr>
      <w:outlineLvl w:val="0"/>
    </w:pPr>
    <w:rPr>
      <w:sz w:val="32"/>
      <w:szCs w:val="32"/>
    </w:rPr>
  </w:style>
  <w:style w:type="paragraph" w:styleId="Titre2">
    <w:name w:val="heading 2"/>
    <w:aliases w:val="Niveau 2,Titre 02"/>
    <w:basedOn w:val="Normal"/>
    <w:next w:val="Normal"/>
    <w:link w:val="Titre2Car"/>
    <w:rsid w:val="003F57D5"/>
    <w:pPr>
      <w:keepNext/>
      <w:spacing w:before="240"/>
      <w:outlineLvl w:val="1"/>
    </w:pPr>
    <w:rPr>
      <w:rFonts w:ascii="Arial" w:hAnsi="Arial" w:cs="Arial"/>
      <w:b/>
      <w:bCs/>
      <w:i/>
      <w:iCs/>
      <w:sz w:val="28"/>
      <w:szCs w:val="28"/>
    </w:rPr>
  </w:style>
  <w:style w:type="paragraph" w:styleId="Titre30">
    <w:name w:val="heading 3"/>
    <w:basedOn w:val="Normal"/>
    <w:next w:val="Normal"/>
    <w:link w:val="Titre3Car"/>
    <w:rsid w:val="003F57D5"/>
    <w:pPr>
      <w:keepNext/>
      <w:numPr>
        <w:ilvl w:val="2"/>
        <w:numId w:val="4"/>
      </w:numPr>
      <w:spacing w:before="240"/>
      <w:outlineLvl w:val="2"/>
    </w:pPr>
    <w:rPr>
      <w:rFonts w:ascii="Arial" w:hAnsi="Arial" w:cs="Arial"/>
      <w:b/>
      <w:bCs/>
      <w:sz w:val="26"/>
      <w:szCs w:val="26"/>
    </w:rPr>
  </w:style>
  <w:style w:type="paragraph" w:styleId="Titre40">
    <w:name w:val="heading 4"/>
    <w:aliases w:val="Titre 4 Procédure"/>
    <w:basedOn w:val="Normal"/>
    <w:next w:val="Normal"/>
    <w:link w:val="Titre4Car"/>
    <w:autoRedefine/>
    <w:rsid w:val="00C61C12"/>
    <w:pPr>
      <w:keepNext/>
      <w:numPr>
        <w:ilvl w:val="3"/>
        <w:numId w:val="4"/>
      </w:numPr>
      <w:tabs>
        <w:tab w:val="clear" w:pos="360"/>
        <w:tab w:val="num" w:pos="1311"/>
      </w:tabs>
      <w:spacing w:before="240" w:after="120"/>
      <w:ind w:left="1311" w:hanging="1311"/>
      <w:outlineLvl w:val="3"/>
    </w:pPr>
    <w:rPr>
      <w:rFonts w:ascii="Times New Roman Gras" w:hAnsi="Times New Roman Gras"/>
      <w:bCs/>
      <w:szCs w:val="28"/>
    </w:rPr>
  </w:style>
  <w:style w:type="paragraph" w:styleId="Titre50">
    <w:name w:val="heading 5"/>
    <w:aliases w:val="inutilisé"/>
    <w:basedOn w:val="Normal"/>
    <w:next w:val="Normal"/>
    <w:link w:val="Titre5Car"/>
    <w:rsid w:val="003F57D5"/>
    <w:pPr>
      <w:numPr>
        <w:ilvl w:val="4"/>
        <w:numId w:val="4"/>
      </w:numPr>
      <w:tabs>
        <w:tab w:val="clear" w:pos="360"/>
        <w:tab w:val="num" w:pos="1008"/>
      </w:tabs>
      <w:spacing w:before="240"/>
      <w:ind w:left="1008" w:hanging="1008"/>
      <w:outlineLvl w:val="4"/>
    </w:pPr>
    <w:rPr>
      <w:b/>
      <w:bCs/>
      <w:i/>
      <w:iCs/>
      <w:sz w:val="26"/>
      <w:szCs w:val="26"/>
    </w:rPr>
  </w:style>
  <w:style w:type="paragraph" w:styleId="Titre60">
    <w:name w:val="heading 6"/>
    <w:aliases w:val="inutilisé2"/>
    <w:basedOn w:val="Normal"/>
    <w:next w:val="Normal"/>
    <w:link w:val="Titre6Car"/>
    <w:rsid w:val="003F57D5"/>
    <w:pPr>
      <w:numPr>
        <w:ilvl w:val="5"/>
        <w:numId w:val="4"/>
      </w:numPr>
      <w:tabs>
        <w:tab w:val="clear" w:pos="360"/>
        <w:tab w:val="num" w:pos="1152"/>
      </w:tabs>
      <w:spacing w:before="240"/>
      <w:ind w:left="1152" w:hanging="1152"/>
      <w:outlineLvl w:val="5"/>
    </w:pPr>
    <w:rPr>
      <w:b/>
      <w:bCs/>
    </w:rPr>
  </w:style>
  <w:style w:type="paragraph" w:styleId="Titre70">
    <w:name w:val="heading 7"/>
    <w:aliases w:val="inutilisé3"/>
    <w:basedOn w:val="Normal"/>
    <w:next w:val="Normal"/>
    <w:link w:val="Titre7Car"/>
    <w:rsid w:val="003F57D5"/>
    <w:pPr>
      <w:numPr>
        <w:ilvl w:val="6"/>
        <w:numId w:val="4"/>
      </w:numPr>
      <w:tabs>
        <w:tab w:val="clear" w:pos="360"/>
        <w:tab w:val="num" w:pos="1296"/>
      </w:tabs>
      <w:spacing w:before="240"/>
      <w:ind w:left="1296" w:hanging="1296"/>
      <w:outlineLvl w:val="6"/>
    </w:pPr>
    <w:rPr>
      <w:szCs w:val="24"/>
    </w:rPr>
  </w:style>
  <w:style w:type="paragraph" w:styleId="Titre80">
    <w:name w:val="heading 8"/>
    <w:aliases w:val="inutilisé4"/>
    <w:basedOn w:val="Normal"/>
    <w:next w:val="Normal"/>
    <w:link w:val="Titre8Car"/>
    <w:rsid w:val="003F57D5"/>
    <w:pPr>
      <w:numPr>
        <w:ilvl w:val="7"/>
        <w:numId w:val="4"/>
      </w:numPr>
      <w:tabs>
        <w:tab w:val="clear" w:pos="360"/>
        <w:tab w:val="num" w:pos="1440"/>
      </w:tabs>
      <w:spacing w:before="240"/>
      <w:ind w:left="1440" w:hanging="1440"/>
      <w:outlineLvl w:val="7"/>
    </w:pPr>
    <w:rPr>
      <w:i/>
      <w:iCs/>
      <w:szCs w:val="24"/>
    </w:rPr>
  </w:style>
  <w:style w:type="paragraph" w:styleId="Titre90">
    <w:name w:val="heading 9"/>
    <w:aliases w:val="inutilisé5"/>
    <w:basedOn w:val="Normal"/>
    <w:next w:val="Normal"/>
    <w:link w:val="Titre9Car"/>
    <w:rsid w:val="003F57D5"/>
    <w:pPr>
      <w:numPr>
        <w:ilvl w:val="8"/>
        <w:numId w:val="4"/>
      </w:numPr>
      <w:tabs>
        <w:tab w:val="clear" w:pos="360"/>
        <w:tab w:val="num" w:pos="1584"/>
      </w:tabs>
      <w:spacing w:before="240"/>
      <w:ind w:left="1584" w:hanging="1584"/>
      <w:outlineLvl w:val="8"/>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Niveau 1 Car"/>
    <w:link w:val="Titre10"/>
    <w:locked/>
    <w:rsid w:val="00355A20"/>
    <w:rPr>
      <w:rFonts w:ascii="Arial" w:hAnsi="Arial" w:cs="Arial"/>
      <w:b/>
      <w:bCs/>
      <w:sz w:val="32"/>
      <w:szCs w:val="32"/>
    </w:rPr>
  </w:style>
  <w:style w:type="character" w:customStyle="1" w:styleId="Titre2Car">
    <w:name w:val="Titre 2 Car"/>
    <w:aliases w:val="Niveau 2 Car,Titre 02 Car"/>
    <w:link w:val="Titre2"/>
    <w:locked/>
    <w:rsid w:val="008E0F0C"/>
    <w:rPr>
      <w:rFonts w:ascii="Arial" w:hAnsi="Arial" w:cs="Arial"/>
      <w:b/>
      <w:bCs/>
      <w:i/>
      <w:iCs/>
      <w:sz w:val="28"/>
      <w:szCs w:val="28"/>
    </w:rPr>
  </w:style>
  <w:style w:type="character" w:customStyle="1" w:styleId="Titre3Car">
    <w:name w:val="Titre 3 Car"/>
    <w:link w:val="Titre30"/>
    <w:locked/>
    <w:rsid w:val="008E0F0C"/>
    <w:rPr>
      <w:rFonts w:ascii="Arial" w:hAnsi="Arial" w:cs="Arial"/>
      <w:b/>
      <w:bCs/>
      <w:sz w:val="26"/>
      <w:szCs w:val="26"/>
    </w:rPr>
  </w:style>
  <w:style w:type="character" w:customStyle="1" w:styleId="Titre4Car">
    <w:name w:val="Titre 4 Car"/>
    <w:aliases w:val="Titre 4 Procédure Car"/>
    <w:link w:val="Titre40"/>
    <w:locked/>
    <w:rsid w:val="008E0F0C"/>
    <w:rPr>
      <w:rFonts w:ascii="Times New Roman Gras" w:hAnsi="Times New Roman Gras"/>
      <w:bCs/>
      <w:sz w:val="24"/>
      <w:szCs w:val="28"/>
    </w:rPr>
  </w:style>
  <w:style w:type="character" w:customStyle="1" w:styleId="Titre5Car">
    <w:name w:val="Titre 5 Car"/>
    <w:aliases w:val="inutilisé Car"/>
    <w:link w:val="Titre50"/>
    <w:locked/>
    <w:rsid w:val="008E0F0C"/>
    <w:rPr>
      <w:b/>
      <w:bCs/>
      <w:i/>
      <w:iCs/>
      <w:sz w:val="26"/>
      <w:szCs w:val="26"/>
    </w:rPr>
  </w:style>
  <w:style w:type="character" w:customStyle="1" w:styleId="Titre6Car">
    <w:name w:val="Titre 6 Car"/>
    <w:aliases w:val="inutilisé2 Car"/>
    <w:link w:val="Titre60"/>
    <w:locked/>
    <w:rsid w:val="008E0F0C"/>
    <w:rPr>
      <w:b/>
      <w:bCs/>
      <w:sz w:val="24"/>
      <w:szCs w:val="22"/>
    </w:rPr>
  </w:style>
  <w:style w:type="character" w:customStyle="1" w:styleId="Titre7Car">
    <w:name w:val="Titre 7 Car"/>
    <w:aliases w:val="inutilisé3 Car"/>
    <w:link w:val="Titre70"/>
    <w:locked/>
    <w:rsid w:val="008E0F0C"/>
    <w:rPr>
      <w:sz w:val="24"/>
      <w:szCs w:val="24"/>
    </w:rPr>
  </w:style>
  <w:style w:type="character" w:customStyle="1" w:styleId="Titre8Car">
    <w:name w:val="Titre 8 Car"/>
    <w:aliases w:val="inutilisé4 Car"/>
    <w:link w:val="Titre80"/>
    <w:locked/>
    <w:rsid w:val="008E0F0C"/>
    <w:rPr>
      <w:i/>
      <w:iCs/>
      <w:sz w:val="24"/>
      <w:szCs w:val="24"/>
    </w:rPr>
  </w:style>
  <w:style w:type="character" w:customStyle="1" w:styleId="Titre9Car">
    <w:name w:val="Titre 9 Car"/>
    <w:aliases w:val="inutilisé5 Car"/>
    <w:link w:val="Titre90"/>
    <w:locked/>
    <w:rsid w:val="008E0F0C"/>
    <w:rPr>
      <w:rFonts w:ascii="Arial" w:hAnsi="Arial" w:cs="Arial"/>
      <w:sz w:val="24"/>
      <w:szCs w:val="22"/>
    </w:rPr>
  </w:style>
  <w:style w:type="paragraph" w:styleId="En-tte">
    <w:name w:val="header"/>
    <w:basedOn w:val="Normal"/>
    <w:link w:val="En-tteCar"/>
    <w:autoRedefine/>
    <w:rsid w:val="00B320E8"/>
    <w:pPr>
      <w:tabs>
        <w:tab w:val="center" w:pos="4536"/>
        <w:tab w:val="right" w:pos="9072"/>
      </w:tabs>
      <w:jc w:val="center"/>
    </w:pPr>
  </w:style>
  <w:style w:type="character" w:customStyle="1" w:styleId="En-tteCar">
    <w:name w:val="En-tête Car"/>
    <w:link w:val="En-tte"/>
    <w:locked/>
    <w:rsid w:val="00B320E8"/>
    <w:rPr>
      <w:sz w:val="24"/>
      <w:szCs w:val="22"/>
    </w:rPr>
  </w:style>
  <w:style w:type="paragraph" w:styleId="Pieddepage">
    <w:name w:val="footer"/>
    <w:basedOn w:val="Normal"/>
    <w:link w:val="PieddepageCar"/>
    <w:autoRedefine/>
    <w:rsid w:val="00DA58AE"/>
    <w:pPr>
      <w:jc w:val="center"/>
    </w:pPr>
    <w:rPr>
      <w:bCs/>
      <w:snapToGrid w:val="0"/>
      <w:sz w:val="20"/>
      <w:szCs w:val="20"/>
    </w:rPr>
  </w:style>
  <w:style w:type="character" w:customStyle="1" w:styleId="PieddepageCar">
    <w:name w:val="Pied de page Car"/>
    <w:link w:val="Pieddepage"/>
    <w:locked/>
    <w:rsid w:val="00DA58AE"/>
    <w:rPr>
      <w:bCs/>
      <w:snapToGrid w:val="0"/>
    </w:rPr>
  </w:style>
  <w:style w:type="table" w:styleId="Grilledutableau">
    <w:name w:val="Table Grid"/>
    <w:basedOn w:val="TableauNormal"/>
    <w:uiPriority w:val="59"/>
    <w:rsid w:val="00115628"/>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autoRedefine/>
    <w:rsid w:val="00DA58AE"/>
    <w:pPr>
      <w:spacing w:after="0"/>
      <w:ind w:left="-43" w:hanging="12"/>
    </w:pPr>
    <w:rPr>
      <w:szCs w:val="24"/>
    </w:rPr>
  </w:style>
  <w:style w:type="character" w:customStyle="1" w:styleId="CorpsdetexteCar">
    <w:name w:val="Corps de texte Car"/>
    <w:link w:val="Corpsdetexte"/>
    <w:locked/>
    <w:rsid w:val="00DA58AE"/>
    <w:rPr>
      <w:sz w:val="24"/>
      <w:szCs w:val="24"/>
    </w:rPr>
  </w:style>
  <w:style w:type="paragraph" w:customStyle="1" w:styleId="Titreprocdure">
    <w:name w:val="Titre procédure"/>
    <w:basedOn w:val="Normal"/>
    <w:next w:val="Normal"/>
    <w:autoRedefine/>
    <w:rsid w:val="0043788D"/>
    <w:pPr>
      <w:framePr w:hSpace="141" w:wrap="around" w:vAnchor="text" w:hAnchor="margin" w:y="124"/>
      <w:spacing w:after="0"/>
      <w:jc w:val="center"/>
    </w:pPr>
    <w:rPr>
      <w:rFonts w:ascii="Arial" w:hAnsi="Arial" w:cs="Arial"/>
      <w:b/>
      <w:bCs/>
      <w:caps/>
      <w:sz w:val="32"/>
      <w:szCs w:val="24"/>
    </w:rPr>
  </w:style>
  <w:style w:type="character" w:styleId="Numrodepage">
    <w:name w:val="page number"/>
    <w:rsid w:val="001A2E3A"/>
    <w:rPr>
      <w:rFonts w:cs="Times New Roman"/>
    </w:rPr>
  </w:style>
  <w:style w:type="paragraph" w:styleId="TM2">
    <w:name w:val="toc 2"/>
    <w:basedOn w:val="Normal"/>
    <w:next w:val="Normal"/>
    <w:autoRedefine/>
    <w:uiPriority w:val="39"/>
    <w:rsid w:val="00BB1E3B"/>
    <w:pPr>
      <w:tabs>
        <w:tab w:val="left" w:pos="1197"/>
        <w:tab w:val="right" w:leader="dot" w:pos="10203"/>
      </w:tabs>
      <w:spacing w:after="0"/>
      <w:ind w:left="1197" w:right="400" w:hanging="1197"/>
      <w:jc w:val="left"/>
    </w:pPr>
    <w:rPr>
      <w:b/>
      <w:bCs/>
      <w:noProof/>
      <w:szCs w:val="24"/>
    </w:rPr>
  </w:style>
  <w:style w:type="paragraph" w:styleId="TM1">
    <w:name w:val="toc 1"/>
    <w:basedOn w:val="Normal"/>
    <w:next w:val="Normal"/>
    <w:autoRedefine/>
    <w:uiPriority w:val="39"/>
    <w:rsid w:val="00A46DD0"/>
    <w:pPr>
      <w:tabs>
        <w:tab w:val="left" w:pos="1197"/>
        <w:tab w:val="right" w:pos="10203"/>
      </w:tabs>
      <w:spacing w:before="120" w:after="120"/>
      <w:ind w:left="1191" w:right="340" w:hanging="1191"/>
    </w:pPr>
    <w:rPr>
      <w:b/>
      <w:bCs/>
      <w:caps/>
      <w:noProof/>
      <w:szCs w:val="24"/>
    </w:rPr>
  </w:style>
  <w:style w:type="paragraph" w:styleId="Listenumros2">
    <w:name w:val="List Number 2"/>
    <w:basedOn w:val="Normal"/>
    <w:rsid w:val="003F57D5"/>
    <w:pPr>
      <w:numPr>
        <w:numId w:val="3"/>
      </w:numPr>
      <w:tabs>
        <w:tab w:val="clear" w:pos="1492"/>
        <w:tab w:val="num" w:pos="643"/>
      </w:tabs>
      <w:ind w:left="360"/>
    </w:pPr>
  </w:style>
  <w:style w:type="paragraph" w:customStyle="1" w:styleId="Titre1Procdure">
    <w:name w:val="Titre 1 Procédure"/>
    <w:basedOn w:val="Titre10"/>
    <w:next w:val="Titre2Procdure"/>
    <w:link w:val="Titre1ProcdureCar"/>
    <w:autoRedefine/>
    <w:rsid w:val="008E2C07"/>
    <w:pPr>
      <w:numPr>
        <w:numId w:val="6"/>
      </w:numPr>
      <w:tabs>
        <w:tab w:val="clear" w:pos="360"/>
        <w:tab w:val="num" w:pos="0"/>
        <w:tab w:val="left" w:pos="851"/>
      </w:tabs>
      <w:jc w:val="left"/>
    </w:pPr>
    <w:rPr>
      <w:kern w:val="32"/>
    </w:rPr>
  </w:style>
  <w:style w:type="paragraph" w:customStyle="1" w:styleId="Titre2Procdure">
    <w:name w:val="Titre 2 Procédure"/>
    <w:basedOn w:val="Titre2"/>
    <w:next w:val="Corpsdetexte"/>
    <w:link w:val="Titre2ProcdureCar"/>
    <w:autoRedefine/>
    <w:rsid w:val="00952EFD"/>
    <w:pPr>
      <w:numPr>
        <w:ilvl w:val="1"/>
        <w:numId w:val="6"/>
      </w:numPr>
      <w:tabs>
        <w:tab w:val="left" w:pos="567"/>
      </w:tabs>
      <w:spacing w:after="120"/>
    </w:pPr>
    <w:rPr>
      <w:bCs w:val="0"/>
      <w:i w:val="0"/>
      <w:iCs w:val="0"/>
    </w:rPr>
  </w:style>
  <w:style w:type="character" w:customStyle="1" w:styleId="Titre1ProcdureCar">
    <w:name w:val="Titre 1 Procédure Car"/>
    <w:link w:val="Titre1Procdure"/>
    <w:locked/>
    <w:rsid w:val="008E2C07"/>
    <w:rPr>
      <w:rFonts w:ascii="Arial" w:hAnsi="Arial" w:cs="Arial"/>
      <w:b/>
      <w:bCs/>
      <w:kern w:val="32"/>
      <w:sz w:val="32"/>
      <w:szCs w:val="32"/>
    </w:rPr>
  </w:style>
  <w:style w:type="paragraph" w:customStyle="1" w:styleId="Titre3Procdure">
    <w:name w:val="Titre 3 Procédure"/>
    <w:basedOn w:val="Titre30"/>
    <w:next w:val="Corpsdetexte"/>
    <w:autoRedefine/>
    <w:rsid w:val="00C61C12"/>
    <w:pPr>
      <w:tabs>
        <w:tab w:val="num" w:pos="1140"/>
      </w:tabs>
      <w:spacing w:after="120"/>
      <w:ind w:left="1140" w:hanging="1140"/>
    </w:pPr>
    <w:rPr>
      <w:rFonts w:ascii="Times New Roman" w:hAnsi="Times New Roman" w:cs="Times New Roman"/>
      <w:b w:val="0"/>
      <w:caps/>
    </w:rPr>
  </w:style>
  <w:style w:type="paragraph" w:styleId="Listepuces">
    <w:name w:val="List Bullet"/>
    <w:basedOn w:val="Normal"/>
    <w:autoRedefine/>
    <w:rsid w:val="00EC51C4"/>
    <w:pPr>
      <w:numPr>
        <w:numId w:val="2"/>
      </w:numPr>
      <w:tabs>
        <w:tab w:val="clear" w:pos="360"/>
        <w:tab w:val="num" w:pos="1215"/>
      </w:tabs>
      <w:ind w:left="1215"/>
    </w:pPr>
  </w:style>
  <w:style w:type="paragraph" w:styleId="TM3">
    <w:name w:val="toc 3"/>
    <w:basedOn w:val="Normal"/>
    <w:next w:val="Normal"/>
    <w:autoRedefine/>
    <w:uiPriority w:val="39"/>
    <w:rsid w:val="00950B4C"/>
    <w:pPr>
      <w:tabs>
        <w:tab w:val="left" w:pos="1200"/>
        <w:tab w:val="right" w:leader="dot" w:pos="9633"/>
      </w:tabs>
      <w:ind w:left="1196" w:right="752" w:hanging="1196"/>
    </w:pPr>
    <w:rPr>
      <w:b/>
      <w:noProof/>
      <w:szCs w:val="24"/>
    </w:rPr>
  </w:style>
  <w:style w:type="paragraph" w:styleId="TM4">
    <w:name w:val="toc 4"/>
    <w:basedOn w:val="Normal"/>
    <w:next w:val="Normal"/>
    <w:autoRedefine/>
    <w:semiHidden/>
    <w:rsid w:val="00BB1E3B"/>
    <w:pPr>
      <w:tabs>
        <w:tab w:val="left" w:pos="1197"/>
        <w:tab w:val="right" w:leader="dot" w:pos="10203"/>
      </w:tabs>
      <w:ind w:left="1197" w:right="286" w:hanging="1197"/>
    </w:pPr>
  </w:style>
  <w:style w:type="character" w:styleId="Lienhypertexte">
    <w:name w:val="Hyperlink"/>
    <w:uiPriority w:val="99"/>
    <w:rsid w:val="009E764F"/>
    <w:rPr>
      <w:rFonts w:cs="Times New Roman"/>
      <w:color w:val="0000FF"/>
      <w:u w:val="single"/>
    </w:rPr>
  </w:style>
  <w:style w:type="paragraph" w:styleId="Titre">
    <w:name w:val="Title"/>
    <w:basedOn w:val="Normal"/>
    <w:link w:val="TitreCar"/>
    <w:rsid w:val="005F004E"/>
    <w:pPr>
      <w:spacing w:before="240" w:after="240"/>
      <w:jc w:val="center"/>
      <w:outlineLvl w:val="0"/>
    </w:pPr>
    <w:rPr>
      <w:rFonts w:ascii="Arial" w:hAnsi="Arial"/>
      <w:b/>
      <w:kern w:val="28"/>
      <w:sz w:val="32"/>
    </w:rPr>
  </w:style>
  <w:style w:type="character" w:customStyle="1" w:styleId="TitreCar">
    <w:name w:val="Titre Car"/>
    <w:link w:val="Titre"/>
    <w:locked/>
    <w:rsid w:val="005F004E"/>
    <w:rPr>
      <w:rFonts w:ascii="Arial" w:hAnsi="Arial"/>
      <w:b/>
      <w:kern w:val="28"/>
      <w:sz w:val="32"/>
      <w:szCs w:val="22"/>
    </w:rPr>
  </w:style>
  <w:style w:type="paragraph" w:styleId="Sous-titre">
    <w:name w:val="Subtitle"/>
    <w:basedOn w:val="Normal"/>
    <w:link w:val="Sous-titreCar"/>
    <w:rsid w:val="00A70E65"/>
    <w:pPr>
      <w:jc w:val="center"/>
      <w:outlineLvl w:val="1"/>
    </w:pPr>
    <w:rPr>
      <w:rFonts w:ascii="Arial" w:hAnsi="Arial"/>
    </w:rPr>
  </w:style>
  <w:style w:type="character" w:customStyle="1" w:styleId="Sous-titreCar">
    <w:name w:val="Sous-titre Car"/>
    <w:link w:val="Sous-titre"/>
    <w:locked/>
    <w:rsid w:val="008E0F0C"/>
    <w:rPr>
      <w:rFonts w:ascii="Arial" w:hAnsi="Arial" w:cs="Times New Roman"/>
      <w:sz w:val="22"/>
      <w:szCs w:val="22"/>
      <w:lang w:val="fr-FR" w:eastAsia="fr-FR" w:bidi="ar-SA"/>
    </w:rPr>
  </w:style>
  <w:style w:type="paragraph" w:styleId="Notedefin">
    <w:name w:val="endnote text"/>
    <w:basedOn w:val="Normal"/>
    <w:link w:val="NotedefinCar"/>
    <w:semiHidden/>
    <w:rsid w:val="00B72022"/>
    <w:pPr>
      <w:spacing w:after="0"/>
    </w:pPr>
    <w:rPr>
      <w:sz w:val="20"/>
      <w:szCs w:val="20"/>
    </w:rPr>
  </w:style>
  <w:style w:type="character" w:customStyle="1" w:styleId="NotedefinCar">
    <w:name w:val="Note de fin Car"/>
    <w:link w:val="Notedefin"/>
    <w:semiHidden/>
    <w:locked/>
    <w:rsid w:val="008E0F0C"/>
    <w:rPr>
      <w:rFonts w:cs="Times New Roman"/>
      <w:lang w:val="fr-FR" w:eastAsia="fr-FR" w:bidi="ar-SA"/>
    </w:rPr>
  </w:style>
  <w:style w:type="paragraph" w:styleId="Textedebulles">
    <w:name w:val="Balloon Text"/>
    <w:basedOn w:val="Normal"/>
    <w:link w:val="TextedebullesCar"/>
    <w:semiHidden/>
    <w:rsid w:val="00B72022"/>
    <w:rPr>
      <w:rFonts w:ascii="Tahoma" w:hAnsi="Tahoma" w:cs="Tahoma"/>
      <w:sz w:val="16"/>
      <w:szCs w:val="16"/>
    </w:rPr>
  </w:style>
  <w:style w:type="character" w:customStyle="1" w:styleId="TextedebullesCar">
    <w:name w:val="Texte de bulles Car"/>
    <w:link w:val="Textedebulles"/>
    <w:semiHidden/>
    <w:locked/>
    <w:rsid w:val="008E0F0C"/>
    <w:rPr>
      <w:rFonts w:ascii="Tahoma" w:hAnsi="Tahoma" w:cs="Tahoma"/>
      <w:sz w:val="16"/>
      <w:szCs w:val="16"/>
      <w:lang w:val="fr-FR" w:eastAsia="fr-FR" w:bidi="ar-SA"/>
    </w:rPr>
  </w:style>
  <w:style w:type="character" w:styleId="Marquedecommentaire">
    <w:name w:val="annotation reference"/>
    <w:rsid w:val="00B72022"/>
    <w:rPr>
      <w:rFonts w:cs="Times New Roman"/>
      <w:sz w:val="16"/>
      <w:szCs w:val="16"/>
    </w:rPr>
  </w:style>
  <w:style w:type="paragraph" w:styleId="Commentaire">
    <w:name w:val="annotation text"/>
    <w:basedOn w:val="Normal"/>
    <w:link w:val="CommentaireCar"/>
    <w:rsid w:val="00B72022"/>
    <w:rPr>
      <w:sz w:val="20"/>
      <w:szCs w:val="20"/>
    </w:rPr>
  </w:style>
  <w:style w:type="character" w:customStyle="1" w:styleId="CommentaireCar">
    <w:name w:val="Commentaire Car"/>
    <w:link w:val="Commentaire"/>
    <w:locked/>
    <w:rsid w:val="001028B7"/>
    <w:rPr>
      <w:rFonts w:cs="Times New Roman"/>
      <w:lang w:val="fr-FR" w:eastAsia="fr-FR" w:bidi="ar-SA"/>
    </w:rPr>
  </w:style>
  <w:style w:type="paragraph" w:styleId="Objetducommentaire">
    <w:name w:val="annotation subject"/>
    <w:basedOn w:val="Commentaire"/>
    <w:next w:val="Commentaire"/>
    <w:link w:val="ObjetducommentaireCar"/>
    <w:semiHidden/>
    <w:rsid w:val="00B72022"/>
    <w:rPr>
      <w:b/>
      <w:bCs/>
    </w:rPr>
  </w:style>
  <w:style w:type="character" w:customStyle="1" w:styleId="ObjetducommentaireCar">
    <w:name w:val="Objet du commentaire Car"/>
    <w:link w:val="Objetducommentaire"/>
    <w:semiHidden/>
    <w:locked/>
    <w:rsid w:val="00E3246E"/>
    <w:rPr>
      <w:rFonts w:cs="Times New Roman"/>
      <w:b/>
      <w:bCs/>
      <w:lang w:val="fr-FR" w:eastAsia="fr-FR" w:bidi="ar-SA"/>
    </w:rPr>
  </w:style>
  <w:style w:type="paragraph" w:customStyle="1" w:styleId="SoustitreProcdure">
    <w:name w:val="Sous titre Procédure"/>
    <w:basedOn w:val="Normal"/>
    <w:autoRedefine/>
    <w:rsid w:val="00E41AA4"/>
    <w:pPr>
      <w:spacing w:before="240" w:after="120"/>
    </w:pPr>
    <w:rPr>
      <w:b/>
    </w:rPr>
  </w:style>
  <w:style w:type="paragraph" w:customStyle="1" w:styleId="Listelettre1Procdure">
    <w:name w:val="Liste à lettre 1 Procédure"/>
    <w:basedOn w:val="Listenumros2"/>
    <w:rsid w:val="009D3D76"/>
    <w:pPr>
      <w:numPr>
        <w:numId w:val="1"/>
      </w:numPr>
      <w:tabs>
        <w:tab w:val="clear" w:pos="643"/>
        <w:tab w:val="num" w:pos="720"/>
      </w:tabs>
      <w:ind w:left="720"/>
    </w:pPr>
  </w:style>
  <w:style w:type="paragraph" w:styleId="Listepuces5">
    <w:name w:val="List Bullet 5"/>
    <w:basedOn w:val="Normal"/>
    <w:autoRedefine/>
    <w:rsid w:val="00FF2EF6"/>
    <w:pPr>
      <w:ind w:left="1041"/>
    </w:pPr>
  </w:style>
  <w:style w:type="character" w:customStyle="1" w:styleId="CarCar20">
    <w:name w:val="Car Car20"/>
    <w:locked/>
    <w:rsid w:val="008E0F0C"/>
    <w:rPr>
      <w:rFonts w:cs="Times New Roman"/>
      <w:b/>
      <w:caps/>
      <w:kern w:val="28"/>
      <w:sz w:val="22"/>
    </w:rPr>
  </w:style>
  <w:style w:type="paragraph" w:styleId="Retraitcorpsdetexte">
    <w:name w:val="Body Text Indent"/>
    <w:basedOn w:val="Corpsdetexte"/>
    <w:link w:val="RetraitcorpsdetexteCar"/>
    <w:rsid w:val="008E0F0C"/>
    <w:pPr>
      <w:keepLines/>
      <w:spacing w:after="60"/>
    </w:pPr>
    <w:rPr>
      <w:sz w:val="22"/>
      <w:szCs w:val="20"/>
    </w:rPr>
  </w:style>
  <w:style w:type="character" w:customStyle="1" w:styleId="RetraitcorpsdetexteCar">
    <w:name w:val="Retrait corps de texte Car"/>
    <w:link w:val="Retraitcorpsdetexte"/>
    <w:semiHidden/>
    <w:locked/>
    <w:rsid w:val="008E0F0C"/>
    <w:rPr>
      <w:rFonts w:cs="Times New Roman"/>
      <w:sz w:val="22"/>
      <w:lang w:val="fr-FR" w:eastAsia="fr-FR" w:bidi="ar-SA"/>
    </w:rPr>
  </w:style>
  <w:style w:type="paragraph" w:styleId="Listenumros">
    <w:name w:val="List Number"/>
    <w:basedOn w:val="Normal"/>
    <w:rsid w:val="008E0F0C"/>
    <w:pPr>
      <w:spacing w:after="120"/>
      <w:ind w:left="567" w:hanging="567"/>
    </w:pPr>
    <w:rPr>
      <w:szCs w:val="20"/>
    </w:rPr>
  </w:style>
  <w:style w:type="paragraph" w:styleId="Listenumros3">
    <w:name w:val="List Number 3"/>
    <w:basedOn w:val="Normal"/>
    <w:rsid w:val="008E0F0C"/>
    <w:pPr>
      <w:spacing w:after="120"/>
      <w:ind w:left="357" w:hanging="357"/>
    </w:pPr>
    <w:rPr>
      <w:szCs w:val="20"/>
    </w:rPr>
  </w:style>
  <w:style w:type="paragraph" w:styleId="Listenumros5">
    <w:name w:val="List Number 5"/>
    <w:basedOn w:val="Normal"/>
    <w:rsid w:val="008E0F0C"/>
    <w:pPr>
      <w:ind w:left="360" w:hanging="360"/>
    </w:pPr>
    <w:rPr>
      <w:szCs w:val="20"/>
    </w:rPr>
  </w:style>
  <w:style w:type="paragraph" w:styleId="Corpsdetexte2">
    <w:name w:val="Body Text 2"/>
    <w:basedOn w:val="Normal"/>
    <w:link w:val="Corpsdetexte2Car"/>
    <w:rsid w:val="008E0F0C"/>
    <w:pPr>
      <w:spacing w:after="0"/>
      <w:ind w:right="214"/>
      <w:jc w:val="center"/>
    </w:pPr>
    <w:rPr>
      <w:b/>
      <w:caps/>
      <w:sz w:val="16"/>
      <w:szCs w:val="20"/>
    </w:rPr>
  </w:style>
  <w:style w:type="character" w:customStyle="1" w:styleId="Corpsdetexte2Car">
    <w:name w:val="Corps de texte 2 Car"/>
    <w:link w:val="Corpsdetexte2"/>
    <w:semiHidden/>
    <w:locked/>
    <w:rsid w:val="008E0F0C"/>
    <w:rPr>
      <w:rFonts w:cs="Times New Roman"/>
      <w:b/>
      <w:caps/>
      <w:sz w:val="16"/>
      <w:lang w:val="fr-FR" w:eastAsia="fr-FR" w:bidi="ar-SA"/>
    </w:rPr>
  </w:style>
  <w:style w:type="paragraph" w:customStyle="1" w:styleId="Tableautextecentr">
    <w:name w:val="Tableau texte centré"/>
    <w:basedOn w:val="Normal"/>
    <w:rsid w:val="008E0F0C"/>
    <w:pPr>
      <w:keepLines/>
      <w:spacing w:before="40" w:after="40"/>
      <w:jc w:val="center"/>
    </w:pPr>
    <w:rPr>
      <w:szCs w:val="20"/>
    </w:rPr>
  </w:style>
  <w:style w:type="paragraph" w:styleId="Index1">
    <w:name w:val="index 1"/>
    <w:basedOn w:val="Normal"/>
    <w:next w:val="Normal"/>
    <w:autoRedefine/>
    <w:semiHidden/>
    <w:rsid w:val="008E0F0C"/>
    <w:pPr>
      <w:spacing w:before="40"/>
      <w:jc w:val="center"/>
    </w:pPr>
    <w:rPr>
      <w:sz w:val="20"/>
      <w:szCs w:val="20"/>
    </w:rPr>
  </w:style>
  <w:style w:type="paragraph" w:customStyle="1" w:styleId="en-ttecdlogo">
    <w:name w:val="en-tête cd logo"/>
    <w:basedOn w:val="Normal"/>
    <w:rsid w:val="008E0F0C"/>
    <w:pPr>
      <w:keepLines/>
      <w:spacing w:after="0"/>
      <w:jc w:val="center"/>
    </w:pPr>
    <w:rPr>
      <w:szCs w:val="20"/>
    </w:rPr>
  </w:style>
  <w:style w:type="paragraph" w:customStyle="1" w:styleId="annexe">
    <w:name w:val="annexe"/>
    <w:basedOn w:val="Normal"/>
    <w:next w:val="Sous-titre"/>
    <w:rsid w:val="008E0F0C"/>
    <w:pPr>
      <w:spacing w:before="240" w:after="360" w:line="480" w:lineRule="exact"/>
      <w:jc w:val="center"/>
    </w:pPr>
    <w:rPr>
      <w:b/>
      <w:caps/>
      <w:szCs w:val="20"/>
    </w:rPr>
  </w:style>
  <w:style w:type="paragraph" w:styleId="Salutations">
    <w:name w:val="Salutation"/>
    <w:basedOn w:val="Normal"/>
    <w:next w:val="Normal"/>
    <w:link w:val="SalutationsCar"/>
    <w:rsid w:val="008E0F0C"/>
    <w:pPr>
      <w:spacing w:after="0"/>
    </w:pPr>
    <w:rPr>
      <w:szCs w:val="20"/>
    </w:rPr>
  </w:style>
  <w:style w:type="character" w:customStyle="1" w:styleId="SalutationsCar">
    <w:name w:val="Salutations Car"/>
    <w:link w:val="Salutations"/>
    <w:semiHidden/>
    <w:locked/>
    <w:rsid w:val="008E0F0C"/>
    <w:rPr>
      <w:rFonts w:cs="Times New Roman"/>
      <w:sz w:val="22"/>
      <w:lang w:val="fr-FR" w:eastAsia="fr-FR" w:bidi="ar-SA"/>
    </w:rPr>
  </w:style>
  <w:style w:type="paragraph" w:customStyle="1" w:styleId="sous-titre1c">
    <w:name w:val="sous-titre 1c"/>
    <w:basedOn w:val="Normal"/>
    <w:rsid w:val="008E0F0C"/>
    <w:pPr>
      <w:keepLines/>
      <w:spacing w:after="0"/>
      <w:jc w:val="center"/>
    </w:pPr>
    <w:rPr>
      <w:rFonts w:ascii="Arial" w:hAnsi="Arial"/>
      <w:szCs w:val="20"/>
    </w:rPr>
  </w:style>
  <w:style w:type="paragraph" w:customStyle="1" w:styleId="titrelibre">
    <w:name w:val="titre libre"/>
    <w:basedOn w:val="Normal"/>
    <w:next w:val="Normal"/>
    <w:rsid w:val="008E0F0C"/>
    <w:pPr>
      <w:keepLines/>
      <w:spacing w:before="120" w:after="120"/>
      <w:jc w:val="left"/>
    </w:pPr>
    <w:rPr>
      <w:rFonts w:ascii="Arial" w:hAnsi="Arial"/>
      <w:b/>
      <w:sz w:val="28"/>
      <w:szCs w:val="20"/>
    </w:rPr>
  </w:style>
  <w:style w:type="paragraph" w:customStyle="1" w:styleId="tableauniv1">
    <w:name w:val="tableau niv. 1"/>
    <w:basedOn w:val="Normal"/>
    <w:rsid w:val="008E0F0C"/>
    <w:pPr>
      <w:keepNext/>
      <w:keepLines/>
      <w:spacing w:before="120" w:after="120"/>
      <w:jc w:val="center"/>
    </w:pPr>
    <w:rPr>
      <w:sz w:val="20"/>
      <w:szCs w:val="20"/>
    </w:rPr>
  </w:style>
  <w:style w:type="paragraph" w:styleId="Corpsdetexte3">
    <w:name w:val="Body Text 3"/>
    <w:basedOn w:val="Normal"/>
    <w:link w:val="Corpsdetexte3Car"/>
    <w:rsid w:val="008E0F0C"/>
    <w:pPr>
      <w:spacing w:after="0"/>
      <w:ind w:right="-70"/>
      <w:jc w:val="center"/>
    </w:pPr>
    <w:rPr>
      <w:b/>
      <w:color w:val="FF00FF"/>
      <w:sz w:val="36"/>
      <w:szCs w:val="20"/>
    </w:rPr>
  </w:style>
  <w:style w:type="character" w:customStyle="1" w:styleId="Corpsdetexte3Car">
    <w:name w:val="Corps de texte 3 Car"/>
    <w:link w:val="Corpsdetexte3"/>
    <w:semiHidden/>
    <w:locked/>
    <w:rsid w:val="00E3246E"/>
    <w:rPr>
      <w:rFonts w:cs="Times New Roman"/>
      <w:sz w:val="16"/>
      <w:szCs w:val="16"/>
    </w:rPr>
  </w:style>
  <w:style w:type="character" w:styleId="Lienhypertextesuivivisit">
    <w:name w:val="FollowedHyperlink"/>
    <w:rsid w:val="008E0F0C"/>
    <w:rPr>
      <w:rFonts w:cs="Times New Roman"/>
      <w:color w:val="800080"/>
      <w:u w:val="single"/>
    </w:rPr>
  </w:style>
  <w:style w:type="paragraph" w:customStyle="1" w:styleId="xl24">
    <w:name w:val="xl24"/>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808000"/>
      <w:sz w:val="20"/>
      <w:szCs w:val="20"/>
    </w:rPr>
  </w:style>
  <w:style w:type="paragraph" w:customStyle="1" w:styleId="xl25">
    <w:name w:val="xl25"/>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20"/>
      <w:szCs w:val="20"/>
    </w:rPr>
  </w:style>
  <w:style w:type="paragraph" w:customStyle="1" w:styleId="xl26">
    <w:name w:val="xl26"/>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FF0000"/>
      <w:sz w:val="20"/>
      <w:szCs w:val="20"/>
    </w:rPr>
  </w:style>
  <w:style w:type="paragraph" w:customStyle="1" w:styleId="xl27">
    <w:name w:val="xl27"/>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FF"/>
      <w:sz w:val="20"/>
      <w:szCs w:val="20"/>
    </w:rPr>
  </w:style>
  <w:style w:type="paragraph" w:customStyle="1" w:styleId="xl28">
    <w:name w:val="xl28"/>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29">
    <w:name w:val="xl29"/>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30">
    <w:name w:val="xl30"/>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color w:val="808000"/>
      <w:sz w:val="20"/>
      <w:szCs w:val="20"/>
    </w:rPr>
  </w:style>
  <w:style w:type="paragraph" w:customStyle="1" w:styleId="xl31">
    <w:name w:val="xl31"/>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32">
    <w:name w:val="xl32"/>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hAnsi="Arial" w:cs="Arial"/>
      <w:sz w:val="20"/>
      <w:szCs w:val="20"/>
    </w:rPr>
  </w:style>
  <w:style w:type="paragraph" w:customStyle="1" w:styleId="xl33">
    <w:name w:val="xl33"/>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sz w:val="20"/>
      <w:szCs w:val="20"/>
    </w:rPr>
  </w:style>
  <w:style w:type="paragraph" w:customStyle="1" w:styleId="xl34">
    <w:name w:val="xl3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w:hAnsi="Arial" w:cs="Arial"/>
      <w:sz w:val="20"/>
      <w:szCs w:val="20"/>
    </w:rPr>
  </w:style>
  <w:style w:type="paragraph" w:customStyle="1" w:styleId="xl35">
    <w:name w:val="xl3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sz w:val="20"/>
      <w:szCs w:val="20"/>
    </w:rPr>
  </w:style>
  <w:style w:type="paragraph" w:customStyle="1" w:styleId="xl36">
    <w:name w:val="xl36"/>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808000"/>
      <w:sz w:val="20"/>
      <w:szCs w:val="20"/>
    </w:rPr>
  </w:style>
  <w:style w:type="paragraph" w:customStyle="1" w:styleId="xl37">
    <w:name w:val="xl37"/>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color w:val="0000FF"/>
      <w:sz w:val="20"/>
      <w:szCs w:val="20"/>
    </w:rPr>
  </w:style>
  <w:style w:type="paragraph" w:customStyle="1" w:styleId="xl38">
    <w:name w:val="xl38"/>
    <w:basedOn w:val="Normal"/>
    <w:rsid w:val="008E0F0C"/>
    <w:pPr>
      <w:pBdr>
        <w:top w:val="single" w:sz="4" w:space="0" w:color="auto"/>
        <w:left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39">
    <w:name w:val="xl39"/>
    <w:basedOn w:val="Normal"/>
    <w:rsid w:val="008E0F0C"/>
    <w:pPr>
      <w:pBdr>
        <w:top w:val="single" w:sz="4" w:space="0" w:color="auto"/>
        <w:bottom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0">
    <w:name w:val="xl40"/>
    <w:basedOn w:val="Normal"/>
    <w:rsid w:val="008E0F0C"/>
    <w:pPr>
      <w:pBdr>
        <w:top w:val="single" w:sz="4" w:space="0" w:color="auto"/>
        <w:bottom w:val="single" w:sz="4" w:space="0" w:color="auto"/>
        <w:right w:val="single" w:sz="4" w:space="0" w:color="auto"/>
      </w:pBdr>
      <w:shd w:val="clear" w:color="auto" w:fill="CCFFCC"/>
      <w:spacing w:before="100" w:beforeAutospacing="1" w:after="100" w:afterAutospacing="1"/>
      <w:jc w:val="left"/>
      <w:textAlignment w:val="center"/>
    </w:pPr>
    <w:rPr>
      <w:rFonts w:ascii="Arial" w:hAnsi="Arial" w:cs="Arial"/>
      <w:b/>
      <w:bCs/>
      <w:sz w:val="20"/>
      <w:szCs w:val="20"/>
    </w:rPr>
  </w:style>
  <w:style w:type="paragraph" w:customStyle="1" w:styleId="xl41">
    <w:name w:val="xl41"/>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2">
    <w:name w:val="xl42"/>
    <w:basedOn w:val="Normal"/>
    <w:rsid w:val="008E0F0C"/>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w:hAnsi="Arial" w:cs="Arial"/>
      <w:b/>
      <w:bCs/>
      <w:sz w:val="20"/>
      <w:szCs w:val="20"/>
    </w:rPr>
  </w:style>
  <w:style w:type="paragraph" w:customStyle="1" w:styleId="xl43">
    <w:name w:val="xl4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cs="Arial Unicode MS"/>
      <w:szCs w:val="24"/>
    </w:rPr>
  </w:style>
  <w:style w:type="paragraph" w:customStyle="1" w:styleId="xl44">
    <w:name w:val="xl44"/>
    <w:basedOn w:val="Normal"/>
    <w:rsid w:val="008E0F0C"/>
    <w:pPr>
      <w:pBdr>
        <w:left w:val="single" w:sz="4" w:space="0" w:color="auto"/>
        <w:right w:val="single" w:sz="4" w:space="0" w:color="auto"/>
      </w:pBdr>
      <w:spacing w:before="100" w:beforeAutospacing="1" w:after="100" w:afterAutospacing="1"/>
      <w:jc w:val="left"/>
    </w:pPr>
    <w:rPr>
      <w:rFonts w:ascii="Arial" w:hAnsi="Arial" w:cs="Arial"/>
      <w:sz w:val="20"/>
      <w:szCs w:val="20"/>
    </w:rPr>
  </w:style>
  <w:style w:type="paragraph" w:customStyle="1" w:styleId="xl45">
    <w:name w:val="xl45"/>
    <w:basedOn w:val="Normal"/>
    <w:rsid w:val="008E0F0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6">
    <w:name w:val="xl46"/>
    <w:basedOn w:val="Normal"/>
    <w:rsid w:val="008E0F0C"/>
    <w:pPr>
      <w:shd w:val="clear" w:color="auto" w:fill="C0C0C0"/>
      <w:spacing w:before="100" w:beforeAutospacing="1" w:after="100" w:afterAutospacing="1"/>
      <w:jc w:val="center"/>
    </w:pPr>
    <w:rPr>
      <w:rFonts w:ascii="Arial Unicode MS" w:hAnsi="Arial Unicode MS" w:cs="Arial Unicode MS"/>
      <w:szCs w:val="24"/>
    </w:rPr>
  </w:style>
  <w:style w:type="paragraph" w:customStyle="1" w:styleId="xl47">
    <w:name w:val="xl47"/>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Unicode MS" w:hAnsi="Arial Unicode MS" w:cs="Arial Unicode MS"/>
      <w:szCs w:val="24"/>
    </w:rPr>
  </w:style>
  <w:style w:type="paragraph" w:customStyle="1" w:styleId="xl48">
    <w:name w:val="xl48"/>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left"/>
    </w:pPr>
    <w:rPr>
      <w:rFonts w:ascii="Arial Unicode MS" w:hAnsi="Arial Unicode MS" w:cs="Arial Unicode MS"/>
      <w:szCs w:val="24"/>
    </w:rPr>
  </w:style>
  <w:style w:type="paragraph" w:customStyle="1" w:styleId="xl49">
    <w:name w:val="xl49"/>
    <w:basedOn w:val="Normal"/>
    <w:rsid w:val="008E0F0C"/>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rFonts w:ascii="Arial" w:hAnsi="Arial" w:cs="Arial"/>
      <w:sz w:val="20"/>
      <w:szCs w:val="20"/>
    </w:rPr>
  </w:style>
  <w:style w:type="paragraph" w:customStyle="1" w:styleId="xl54">
    <w:name w:val="xl54"/>
    <w:basedOn w:val="Normal"/>
    <w:rsid w:val="008E0F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sz w:val="20"/>
      <w:szCs w:val="20"/>
    </w:rPr>
  </w:style>
  <w:style w:type="paragraph" w:customStyle="1" w:styleId="xl50">
    <w:name w:val="xl50"/>
    <w:basedOn w:val="Normal"/>
    <w:rsid w:val="008E0F0C"/>
    <w:pPr>
      <w:pBdr>
        <w:top w:val="single" w:sz="4" w:space="0" w:color="auto"/>
        <w:left w:val="single" w:sz="4" w:space="0" w:color="auto"/>
        <w:bottom w:val="single" w:sz="4" w:space="0" w:color="auto"/>
        <w:right w:val="single" w:sz="4" w:space="0" w:color="auto"/>
      </w:pBdr>
      <w:shd w:val="clear" w:color="auto" w:fill="0000FF"/>
      <w:spacing w:before="100" w:beforeAutospacing="1" w:after="100" w:afterAutospacing="1"/>
      <w:jc w:val="center"/>
    </w:pPr>
    <w:rPr>
      <w:rFonts w:ascii="Arial" w:hAnsi="Arial" w:cs="Arial"/>
      <w:color w:val="FFFFFF"/>
      <w:sz w:val="20"/>
      <w:szCs w:val="20"/>
    </w:rPr>
  </w:style>
  <w:style w:type="paragraph" w:customStyle="1" w:styleId="xl51">
    <w:name w:val="xl51"/>
    <w:basedOn w:val="Normal"/>
    <w:rsid w:val="008E0F0C"/>
    <w:pPr>
      <w:pBdr>
        <w:top w:val="single" w:sz="4" w:space="0" w:color="auto"/>
        <w:left w:val="single" w:sz="4" w:space="0" w:color="auto"/>
        <w:bottom w:val="single" w:sz="4" w:space="0" w:color="auto"/>
        <w:right w:val="single" w:sz="4" w:space="0" w:color="auto"/>
      </w:pBdr>
      <w:shd w:val="clear" w:color="auto" w:fill="808000"/>
      <w:spacing w:before="100" w:beforeAutospacing="1" w:after="100" w:afterAutospacing="1"/>
      <w:jc w:val="center"/>
    </w:pPr>
    <w:rPr>
      <w:rFonts w:ascii="Arial" w:hAnsi="Arial" w:cs="Arial"/>
      <w:sz w:val="20"/>
      <w:szCs w:val="20"/>
    </w:rPr>
  </w:style>
  <w:style w:type="paragraph" w:customStyle="1" w:styleId="xl52">
    <w:name w:val="xl52"/>
    <w:basedOn w:val="Normal"/>
    <w:rsid w:val="008E0F0C"/>
    <w:pPr>
      <w:pBdr>
        <w:top w:val="single" w:sz="4" w:space="0" w:color="auto"/>
        <w:left w:val="single" w:sz="4" w:space="0" w:color="auto"/>
        <w:bottom w:val="single" w:sz="4" w:space="0" w:color="auto"/>
        <w:right w:val="single" w:sz="4" w:space="0" w:color="auto"/>
      </w:pBdr>
      <w:shd w:val="clear" w:color="auto" w:fill="FF6600"/>
      <w:spacing w:before="100" w:beforeAutospacing="1" w:after="100" w:afterAutospacing="1"/>
      <w:jc w:val="center"/>
    </w:pPr>
    <w:rPr>
      <w:rFonts w:ascii="Arial" w:hAnsi="Arial" w:cs="Arial"/>
      <w:sz w:val="20"/>
      <w:szCs w:val="20"/>
    </w:rPr>
  </w:style>
  <w:style w:type="paragraph" w:customStyle="1" w:styleId="xl53">
    <w:name w:val="xl53"/>
    <w:basedOn w:val="Normal"/>
    <w:rsid w:val="008E0F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styleId="Explorateurdedocuments">
    <w:name w:val="Document Map"/>
    <w:basedOn w:val="Normal"/>
    <w:link w:val="ExplorateurdedocumentsCar"/>
    <w:semiHidden/>
    <w:rsid w:val="008E0F0C"/>
    <w:pPr>
      <w:shd w:val="clear" w:color="auto" w:fill="000080"/>
      <w:spacing w:after="0"/>
      <w:jc w:val="left"/>
    </w:pPr>
    <w:rPr>
      <w:rFonts w:ascii="Tahoma" w:hAnsi="Tahoma" w:cs="Tahoma"/>
      <w:sz w:val="20"/>
      <w:szCs w:val="20"/>
    </w:rPr>
  </w:style>
  <w:style w:type="character" w:customStyle="1" w:styleId="ExplorateurdedocumentsCar">
    <w:name w:val="Explorateur de documents Car"/>
    <w:link w:val="Explorateurdedocuments"/>
    <w:semiHidden/>
    <w:locked/>
    <w:rsid w:val="008E0F0C"/>
    <w:rPr>
      <w:rFonts w:ascii="Tahoma" w:hAnsi="Tahoma" w:cs="Tahoma"/>
      <w:lang w:val="fr-FR" w:eastAsia="fr-FR" w:bidi="ar-SA"/>
    </w:rPr>
  </w:style>
  <w:style w:type="paragraph" w:customStyle="1" w:styleId="Enumration3">
    <w:name w:val="Enumération 3"/>
    <w:basedOn w:val="Normal"/>
    <w:rsid w:val="008E0F0C"/>
    <w:pPr>
      <w:numPr>
        <w:numId w:val="5"/>
      </w:numPr>
      <w:tabs>
        <w:tab w:val="clear" w:pos="926"/>
        <w:tab w:val="num" w:pos="1134"/>
      </w:tabs>
      <w:spacing w:before="60" w:after="0"/>
      <w:ind w:left="1134" w:hanging="283"/>
    </w:pPr>
    <w:rPr>
      <w:rFonts w:cs="Arial"/>
      <w:szCs w:val="20"/>
    </w:rPr>
  </w:style>
  <w:style w:type="paragraph" w:styleId="Notedebasdepage">
    <w:name w:val="footnote text"/>
    <w:basedOn w:val="Normal"/>
    <w:link w:val="NotedebasdepageCar"/>
    <w:semiHidden/>
    <w:unhideWhenUsed/>
    <w:locked/>
    <w:rsid w:val="004C185C"/>
    <w:pPr>
      <w:spacing w:after="200" w:line="276" w:lineRule="auto"/>
      <w:jc w:val="left"/>
    </w:pPr>
    <w:rPr>
      <w:rFonts w:ascii="Calibri" w:eastAsia="Calibri" w:hAnsi="Calibri"/>
      <w:sz w:val="20"/>
      <w:szCs w:val="20"/>
      <w:lang w:eastAsia="en-US"/>
    </w:rPr>
  </w:style>
  <w:style w:type="character" w:customStyle="1" w:styleId="NotedebasdepageCar">
    <w:name w:val="Note de bas de page Car"/>
    <w:link w:val="Notedebasdepage"/>
    <w:semiHidden/>
    <w:rsid w:val="004C185C"/>
    <w:rPr>
      <w:rFonts w:ascii="Calibri" w:eastAsia="Calibri" w:hAnsi="Calibri"/>
      <w:lang w:val="fr-FR" w:eastAsia="en-US" w:bidi="ar-SA"/>
    </w:rPr>
  </w:style>
  <w:style w:type="character" w:styleId="Appelnotedebasdep">
    <w:name w:val="footnote reference"/>
    <w:semiHidden/>
    <w:unhideWhenUsed/>
    <w:locked/>
    <w:rsid w:val="004C185C"/>
    <w:rPr>
      <w:vertAlign w:val="superscript"/>
    </w:rPr>
  </w:style>
  <w:style w:type="paragraph" w:customStyle="1" w:styleId="StyleTitre1SoulignementToutenmajusculeGaucheDroite">
    <w:name w:val="Style Titre 1 + Soulignement  Tout en majuscule Gauche Droite : ..."/>
    <w:basedOn w:val="Titre10"/>
    <w:autoRedefine/>
    <w:rsid w:val="00C76949"/>
    <w:pPr>
      <w:spacing w:line="480" w:lineRule="exact"/>
      <w:ind w:right="-57" w:hanging="431"/>
      <w:jc w:val="left"/>
    </w:pPr>
    <w:rPr>
      <w:rFonts w:cs="Times New Roman"/>
      <w:caps/>
      <w:szCs w:val="20"/>
      <w:u w:val="single"/>
    </w:rPr>
  </w:style>
  <w:style w:type="paragraph" w:customStyle="1" w:styleId="enum3">
    <w:name w:val="enum 3"/>
    <w:basedOn w:val="Normal"/>
    <w:rsid w:val="00AB4DCA"/>
    <w:pPr>
      <w:numPr>
        <w:numId w:val="8"/>
      </w:numPr>
      <w:spacing w:before="100" w:after="0"/>
    </w:pPr>
    <w:rPr>
      <w:rFonts w:ascii="Arial" w:hAnsi="Arial"/>
      <w:sz w:val="20"/>
    </w:rPr>
  </w:style>
  <w:style w:type="paragraph" w:customStyle="1" w:styleId="DR0">
    <w:name w:val="[DR]"/>
    <w:basedOn w:val="Normal"/>
    <w:rsid w:val="003E659A"/>
    <w:pPr>
      <w:keepLines/>
      <w:numPr>
        <w:numId w:val="9"/>
      </w:numPr>
      <w:spacing w:after="240"/>
    </w:pPr>
  </w:style>
  <w:style w:type="paragraph" w:styleId="En-ttedetabledesmatires">
    <w:name w:val="TOC Heading"/>
    <w:basedOn w:val="Titre10"/>
    <w:next w:val="Normal"/>
    <w:uiPriority w:val="39"/>
    <w:semiHidden/>
    <w:unhideWhenUsed/>
    <w:qFormat/>
    <w:rsid w:val="00231D13"/>
    <w:pPr>
      <w:keepLines/>
      <w:spacing w:before="480" w:after="0" w:line="276" w:lineRule="auto"/>
      <w:jc w:val="left"/>
      <w:outlineLvl w:val="9"/>
    </w:pPr>
    <w:rPr>
      <w:rFonts w:ascii="Cambria" w:hAnsi="Cambria" w:cs="Times New Roman"/>
      <w:color w:val="365F91"/>
      <w:sz w:val="28"/>
      <w:szCs w:val="28"/>
    </w:rPr>
  </w:style>
  <w:style w:type="paragraph" w:styleId="Lgende">
    <w:name w:val="caption"/>
    <w:basedOn w:val="Normal"/>
    <w:next w:val="Normal"/>
    <w:unhideWhenUsed/>
    <w:locked/>
    <w:rsid w:val="00846ABE"/>
    <w:rPr>
      <w:b/>
      <w:bCs/>
      <w:sz w:val="20"/>
      <w:szCs w:val="20"/>
    </w:rPr>
  </w:style>
  <w:style w:type="paragraph" w:customStyle="1" w:styleId="Titre11">
    <w:name w:val="Titre_1"/>
    <w:basedOn w:val="Titre1Procdure"/>
    <w:next w:val="Normal"/>
    <w:link w:val="Titre1Car0"/>
    <w:qFormat/>
    <w:rsid w:val="00BB02A2"/>
    <w:pPr>
      <w:tabs>
        <w:tab w:val="clear" w:pos="0"/>
        <w:tab w:val="num" w:pos="360"/>
      </w:tabs>
    </w:pPr>
  </w:style>
  <w:style w:type="paragraph" w:customStyle="1" w:styleId="Titre20">
    <w:name w:val="Titre_2"/>
    <w:basedOn w:val="Titre2Procdure"/>
    <w:next w:val="Normal"/>
    <w:link w:val="Titre2Car0"/>
    <w:qFormat/>
    <w:rsid w:val="0068424D"/>
    <w:pPr>
      <w:ind w:left="567" w:hanging="567"/>
    </w:pPr>
  </w:style>
  <w:style w:type="character" w:customStyle="1" w:styleId="Titre1Car0">
    <w:name w:val="Titre_1 Car"/>
    <w:basedOn w:val="Titre1ProcdureCar"/>
    <w:link w:val="Titre11"/>
    <w:rsid w:val="00BB02A2"/>
    <w:rPr>
      <w:rFonts w:ascii="Arial" w:hAnsi="Arial" w:cs="Arial"/>
      <w:b/>
      <w:bCs/>
      <w:kern w:val="32"/>
      <w:sz w:val="32"/>
      <w:szCs w:val="32"/>
    </w:rPr>
  </w:style>
  <w:style w:type="character" w:customStyle="1" w:styleId="Titre2ProcdureCar">
    <w:name w:val="Titre 2 Procédure Car"/>
    <w:basedOn w:val="Titre2Car"/>
    <w:link w:val="Titre2Procdure"/>
    <w:rsid w:val="00BB02A2"/>
    <w:rPr>
      <w:rFonts w:ascii="Arial" w:hAnsi="Arial" w:cs="Arial"/>
      <w:b/>
      <w:bCs w:val="0"/>
      <w:i w:val="0"/>
      <w:iCs w:val="0"/>
      <w:sz w:val="28"/>
      <w:szCs w:val="28"/>
    </w:rPr>
  </w:style>
  <w:style w:type="character" w:customStyle="1" w:styleId="Titre2Car0">
    <w:name w:val="Titre_2 Car"/>
    <w:basedOn w:val="Titre2ProcdureCar"/>
    <w:link w:val="Titre20"/>
    <w:rsid w:val="0068424D"/>
    <w:rPr>
      <w:rFonts w:ascii="Arial" w:hAnsi="Arial" w:cs="Arial"/>
      <w:b/>
      <w:bCs w:val="0"/>
      <w:i w:val="0"/>
      <w:iCs w:val="0"/>
      <w:sz w:val="28"/>
      <w:szCs w:val="28"/>
    </w:rPr>
  </w:style>
  <w:style w:type="paragraph" w:customStyle="1" w:styleId="Titre3">
    <w:name w:val="Titre_3"/>
    <w:basedOn w:val="Titre20"/>
    <w:next w:val="Normal"/>
    <w:link w:val="Titre3Car0"/>
    <w:qFormat/>
    <w:rsid w:val="00A72F01"/>
    <w:pPr>
      <w:numPr>
        <w:ilvl w:val="2"/>
      </w:numPr>
      <w:tabs>
        <w:tab w:val="clear" w:pos="567"/>
        <w:tab w:val="clear" w:pos="720"/>
        <w:tab w:val="left" w:pos="709"/>
      </w:tabs>
    </w:pPr>
    <w:rPr>
      <w:sz w:val="24"/>
    </w:rPr>
  </w:style>
  <w:style w:type="paragraph" w:customStyle="1" w:styleId="Titre4">
    <w:name w:val="Titre_4"/>
    <w:basedOn w:val="Titre3"/>
    <w:next w:val="Normal"/>
    <w:link w:val="Titre4Car0"/>
    <w:qFormat/>
    <w:rsid w:val="00A72F01"/>
    <w:pPr>
      <w:numPr>
        <w:ilvl w:val="3"/>
      </w:numPr>
      <w:ind w:left="851" w:hanging="851"/>
    </w:pPr>
  </w:style>
  <w:style w:type="character" w:customStyle="1" w:styleId="Titre3Car0">
    <w:name w:val="Titre_3 Car"/>
    <w:basedOn w:val="Titre2Car0"/>
    <w:link w:val="Titre3"/>
    <w:rsid w:val="00A72F01"/>
    <w:rPr>
      <w:rFonts w:ascii="Arial" w:hAnsi="Arial" w:cs="Arial"/>
      <w:b/>
      <w:bCs w:val="0"/>
      <w:i w:val="0"/>
      <w:iCs w:val="0"/>
      <w:sz w:val="24"/>
      <w:szCs w:val="28"/>
    </w:rPr>
  </w:style>
  <w:style w:type="paragraph" w:customStyle="1" w:styleId="Titre5">
    <w:name w:val="Titre_5"/>
    <w:basedOn w:val="Titre4"/>
    <w:next w:val="Normal"/>
    <w:link w:val="Titre5Car0"/>
    <w:qFormat/>
    <w:rsid w:val="00DD709D"/>
    <w:pPr>
      <w:numPr>
        <w:ilvl w:val="4"/>
      </w:numPr>
    </w:pPr>
  </w:style>
  <w:style w:type="character" w:customStyle="1" w:styleId="Titre4Car0">
    <w:name w:val="Titre_4 Car"/>
    <w:basedOn w:val="Titre3Car0"/>
    <w:link w:val="Titre4"/>
    <w:rsid w:val="00A72F01"/>
    <w:rPr>
      <w:rFonts w:ascii="Arial" w:hAnsi="Arial" w:cs="Arial"/>
      <w:b/>
      <w:bCs w:val="0"/>
      <w:i w:val="0"/>
      <w:iCs w:val="0"/>
      <w:sz w:val="24"/>
      <w:szCs w:val="28"/>
    </w:rPr>
  </w:style>
  <w:style w:type="paragraph" w:customStyle="1" w:styleId="Titre6">
    <w:name w:val="Titre_6"/>
    <w:basedOn w:val="Titre5"/>
    <w:next w:val="Normal"/>
    <w:link w:val="Titre6Car0"/>
    <w:qFormat/>
    <w:rsid w:val="00A72F01"/>
    <w:pPr>
      <w:numPr>
        <w:ilvl w:val="5"/>
      </w:numPr>
      <w:tabs>
        <w:tab w:val="clear" w:pos="1080"/>
        <w:tab w:val="num" w:pos="1276"/>
      </w:tabs>
      <w:ind w:left="1276" w:hanging="1276"/>
    </w:pPr>
  </w:style>
  <w:style w:type="character" w:customStyle="1" w:styleId="Titre5Car0">
    <w:name w:val="Titre_5 Car"/>
    <w:basedOn w:val="Titre4Car0"/>
    <w:link w:val="Titre5"/>
    <w:rsid w:val="00DD709D"/>
    <w:rPr>
      <w:rFonts w:ascii="Arial" w:hAnsi="Arial" w:cs="Arial"/>
      <w:b/>
      <w:bCs w:val="0"/>
      <w:i w:val="0"/>
      <w:iCs w:val="0"/>
      <w:sz w:val="24"/>
      <w:szCs w:val="28"/>
    </w:rPr>
  </w:style>
  <w:style w:type="paragraph" w:customStyle="1" w:styleId="Titre7">
    <w:name w:val="Titre_7"/>
    <w:basedOn w:val="Titre6"/>
    <w:next w:val="Normal"/>
    <w:link w:val="Titre7Car0"/>
    <w:qFormat/>
    <w:rsid w:val="00E2389A"/>
    <w:pPr>
      <w:numPr>
        <w:ilvl w:val="6"/>
      </w:numPr>
    </w:pPr>
  </w:style>
  <w:style w:type="character" w:customStyle="1" w:styleId="Titre6Car0">
    <w:name w:val="Titre_6 Car"/>
    <w:basedOn w:val="Titre5Car0"/>
    <w:link w:val="Titre6"/>
    <w:rsid w:val="00A72F01"/>
    <w:rPr>
      <w:rFonts w:ascii="Arial" w:hAnsi="Arial" w:cs="Arial"/>
      <w:b/>
      <w:bCs w:val="0"/>
      <w:i w:val="0"/>
      <w:iCs w:val="0"/>
      <w:sz w:val="24"/>
      <w:szCs w:val="28"/>
    </w:rPr>
  </w:style>
  <w:style w:type="paragraph" w:customStyle="1" w:styleId="Titre8">
    <w:name w:val="Titre_8"/>
    <w:basedOn w:val="Titre7"/>
    <w:next w:val="Normal"/>
    <w:link w:val="Titre8Car0"/>
    <w:qFormat/>
    <w:rsid w:val="00A72F01"/>
    <w:pPr>
      <w:numPr>
        <w:ilvl w:val="7"/>
      </w:numPr>
      <w:tabs>
        <w:tab w:val="clear" w:pos="1440"/>
        <w:tab w:val="num" w:pos="1701"/>
      </w:tabs>
      <w:ind w:left="1701" w:hanging="1701"/>
    </w:pPr>
  </w:style>
  <w:style w:type="character" w:customStyle="1" w:styleId="Titre7Car0">
    <w:name w:val="Titre_7 Car"/>
    <w:basedOn w:val="Titre6Car0"/>
    <w:link w:val="Titre7"/>
    <w:rsid w:val="00E2389A"/>
    <w:rPr>
      <w:rFonts w:ascii="Arial" w:hAnsi="Arial" w:cs="Arial"/>
      <w:b/>
      <w:bCs w:val="0"/>
      <w:i w:val="0"/>
      <w:iCs w:val="0"/>
      <w:sz w:val="24"/>
      <w:szCs w:val="28"/>
    </w:rPr>
  </w:style>
  <w:style w:type="paragraph" w:customStyle="1" w:styleId="Titre9">
    <w:name w:val="Titre_9"/>
    <w:basedOn w:val="Titre8"/>
    <w:link w:val="Titre9Car0"/>
    <w:rsid w:val="00E2389A"/>
    <w:pPr>
      <w:numPr>
        <w:ilvl w:val="8"/>
      </w:numPr>
    </w:pPr>
  </w:style>
  <w:style w:type="character" w:customStyle="1" w:styleId="Titre8Car0">
    <w:name w:val="Titre_8 Car"/>
    <w:basedOn w:val="Titre7Car0"/>
    <w:link w:val="Titre8"/>
    <w:rsid w:val="00A72F01"/>
    <w:rPr>
      <w:rFonts w:ascii="Arial" w:hAnsi="Arial" w:cs="Arial"/>
      <w:b/>
      <w:bCs w:val="0"/>
      <w:i w:val="0"/>
      <w:iCs w:val="0"/>
      <w:sz w:val="24"/>
      <w:szCs w:val="28"/>
    </w:rPr>
  </w:style>
  <w:style w:type="character" w:customStyle="1" w:styleId="Titre9Car0">
    <w:name w:val="Titre_9 Car"/>
    <w:basedOn w:val="Titre8Car0"/>
    <w:link w:val="Titre9"/>
    <w:rsid w:val="00E2389A"/>
    <w:rPr>
      <w:rFonts w:ascii="Arial" w:hAnsi="Arial" w:cs="Arial"/>
      <w:b/>
      <w:bCs w:val="0"/>
      <w:i w:val="0"/>
      <w:iCs w:val="0"/>
      <w:sz w:val="24"/>
      <w:szCs w:val="28"/>
    </w:rPr>
  </w:style>
  <w:style w:type="paragraph" w:customStyle="1" w:styleId="TitreAnnexe">
    <w:name w:val="Titre_Annexe"/>
    <w:basedOn w:val="Titre"/>
    <w:next w:val="Normal"/>
    <w:link w:val="TitreAnnexeCar"/>
    <w:qFormat/>
    <w:rsid w:val="00223786"/>
  </w:style>
  <w:style w:type="character" w:customStyle="1" w:styleId="TitreAnnexeCar">
    <w:name w:val="Titre_Annexe Car"/>
    <w:basedOn w:val="TitreCar"/>
    <w:link w:val="TitreAnnexe"/>
    <w:rsid w:val="00223786"/>
    <w:rPr>
      <w:rFonts w:ascii="Arial" w:hAnsi="Arial"/>
      <w:b/>
      <w:kern w:val="28"/>
      <w:sz w:val="32"/>
      <w:szCs w:val="22"/>
    </w:rPr>
  </w:style>
  <w:style w:type="paragraph" w:styleId="Paragraphedeliste">
    <w:name w:val="List Paragraph"/>
    <w:basedOn w:val="Normal"/>
    <w:uiPriority w:val="34"/>
    <w:qFormat/>
    <w:rsid w:val="00F22158"/>
    <w:pPr>
      <w:ind w:left="720"/>
      <w:contextualSpacing/>
    </w:pPr>
  </w:style>
  <w:style w:type="paragraph" w:customStyle="1" w:styleId="Texte-Niv0">
    <w:name w:val="Texte - Niv 0"/>
    <w:basedOn w:val="Normal"/>
    <w:link w:val="Texte-Niv0Car"/>
    <w:rsid w:val="00F568AA"/>
    <w:pPr>
      <w:spacing w:before="180"/>
    </w:pPr>
    <w:rPr>
      <w:sz w:val="22"/>
      <w:szCs w:val="24"/>
    </w:rPr>
  </w:style>
  <w:style w:type="paragraph" w:customStyle="1" w:styleId="Texte-Niv1-Point">
    <w:name w:val="Texte - Niv 1 - Point"/>
    <w:basedOn w:val="Texte-Niv0"/>
    <w:rsid w:val="00F568AA"/>
    <w:pPr>
      <w:numPr>
        <w:numId w:val="23"/>
      </w:numPr>
      <w:tabs>
        <w:tab w:val="clear" w:pos="567"/>
        <w:tab w:val="num" w:pos="926"/>
      </w:tabs>
      <w:spacing w:before="60"/>
      <w:ind w:left="568" w:hanging="284"/>
    </w:pPr>
  </w:style>
  <w:style w:type="character" w:customStyle="1" w:styleId="Texte-Niv0Car">
    <w:name w:val="Texte - Niv 0 Car"/>
    <w:link w:val="Texte-Niv0"/>
    <w:rsid w:val="00F568AA"/>
    <w:rPr>
      <w:sz w:val="22"/>
      <w:szCs w:val="24"/>
    </w:rPr>
  </w:style>
  <w:style w:type="paragraph" w:customStyle="1" w:styleId="PdgRouge16gras">
    <w:name w:val="Pdg Rouge 16 gras"/>
    <w:basedOn w:val="PdgRouge11"/>
    <w:rsid w:val="00EC0657"/>
    <w:rPr>
      <w:b/>
      <w:sz w:val="32"/>
    </w:rPr>
  </w:style>
  <w:style w:type="paragraph" w:customStyle="1" w:styleId="PdgRouge11">
    <w:name w:val="Pdg Rouge 11"/>
    <w:basedOn w:val="Normal"/>
    <w:rsid w:val="00EC0657"/>
    <w:pPr>
      <w:spacing w:before="60"/>
      <w:jc w:val="center"/>
    </w:pPr>
    <w:rPr>
      <w:color w:val="FF0000"/>
      <w:sz w:val="22"/>
      <w:szCs w:val="24"/>
      <w:lang w:val="en-GB"/>
    </w:rPr>
  </w:style>
  <w:style w:type="paragraph" w:customStyle="1" w:styleId="Tableaucentr">
    <w:name w:val="Tableau centré"/>
    <w:basedOn w:val="Normal"/>
    <w:rsid w:val="005F6890"/>
    <w:pPr>
      <w:spacing w:before="60"/>
      <w:jc w:val="center"/>
    </w:pPr>
    <w:rPr>
      <w:sz w:val="22"/>
      <w:szCs w:val="24"/>
    </w:rPr>
  </w:style>
  <w:style w:type="paragraph" w:customStyle="1" w:styleId="TableauTitre">
    <w:name w:val="Tableau Titre"/>
    <w:basedOn w:val="Normal"/>
    <w:rsid w:val="005F6890"/>
    <w:pPr>
      <w:spacing w:before="60"/>
      <w:jc w:val="center"/>
    </w:pPr>
    <w:rPr>
      <w:b/>
      <w:sz w:val="22"/>
      <w:szCs w:val="24"/>
    </w:rPr>
  </w:style>
  <w:style w:type="table" w:customStyle="1" w:styleId="TableauGrille1Clair-Accentuation11">
    <w:name w:val="Tableau Grille 1 Clair - Accentuation 11"/>
    <w:basedOn w:val="TableauNormal"/>
    <w:uiPriority w:val="46"/>
    <w:rsid w:val="00535A1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Textedelespacerserv">
    <w:name w:val="Placeholder Text"/>
    <w:basedOn w:val="Policepardfaut"/>
    <w:uiPriority w:val="99"/>
    <w:semiHidden/>
    <w:rsid w:val="000837F7"/>
    <w:rPr>
      <w:color w:val="808080"/>
    </w:rPr>
  </w:style>
  <w:style w:type="paragraph" w:customStyle="1" w:styleId="PdgCentr11gras">
    <w:name w:val="Pdg Centré 11 gras"/>
    <w:basedOn w:val="Normal"/>
    <w:next w:val="Normal"/>
    <w:rsid w:val="00DA58AE"/>
    <w:pPr>
      <w:spacing w:before="60"/>
      <w:jc w:val="center"/>
    </w:pPr>
    <w:rPr>
      <w:rFonts w:ascii="Arial" w:hAnsi="Arial"/>
      <w:b/>
    </w:rPr>
  </w:style>
  <w:style w:type="paragraph" w:customStyle="1" w:styleId="PdgCentr11">
    <w:name w:val="Pdg Centré 11"/>
    <w:basedOn w:val="Normal"/>
    <w:rsid w:val="00DA58AE"/>
    <w:pPr>
      <w:spacing w:before="60"/>
      <w:jc w:val="center"/>
    </w:pPr>
    <w:rPr>
      <w:rFonts w:ascii="Arial" w:hAnsi="Arial"/>
    </w:rPr>
  </w:style>
  <w:style w:type="paragraph" w:customStyle="1" w:styleId="TITRE1">
    <w:name w:val="TITRE1"/>
    <w:basedOn w:val="Titre1Procdure"/>
    <w:link w:val="TITRE1Car1"/>
    <w:qFormat/>
    <w:rsid w:val="00C336E2"/>
    <w:pPr>
      <w:numPr>
        <w:numId w:val="7"/>
      </w:numPr>
      <w:spacing w:after="120"/>
    </w:pPr>
    <w:rPr>
      <w:rFonts w:ascii="Arial Gras" w:hAnsi="Arial Gras"/>
      <w:caps/>
      <w:sz w:val="28"/>
    </w:rPr>
  </w:style>
  <w:style w:type="character" w:customStyle="1" w:styleId="TITRE1Car1">
    <w:name w:val="TITRE1 Car"/>
    <w:basedOn w:val="Titre1ProcdureCar"/>
    <w:link w:val="TITRE1"/>
    <w:rsid w:val="00C336E2"/>
    <w:rPr>
      <w:rFonts w:ascii="Arial Gras" w:hAnsi="Arial Gras" w:cs="Arial"/>
      <w:b/>
      <w:bCs/>
      <w:caps/>
      <w:kern w:val="32"/>
      <w:sz w:val="28"/>
      <w:szCs w:val="32"/>
    </w:rPr>
  </w:style>
  <w:style w:type="paragraph" w:customStyle="1" w:styleId="TITRE31">
    <w:name w:val="TITRE3"/>
    <w:basedOn w:val="Titre3"/>
    <w:qFormat/>
    <w:rsid w:val="00C336E2"/>
    <w:pPr>
      <w:numPr>
        <w:ilvl w:val="0"/>
        <w:numId w:val="0"/>
      </w:numPr>
      <w:tabs>
        <w:tab w:val="clear" w:pos="709"/>
        <w:tab w:val="num" w:pos="794"/>
      </w:tabs>
      <w:ind w:left="720" w:firstLine="74"/>
    </w:pPr>
  </w:style>
  <w:style w:type="paragraph" w:customStyle="1" w:styleId="Texte">
    <w:name w:val="Texte"/>
    <w:link w:val="TexteCar"/>
    <w:rsid w:val="0052775F"/>
    <w:pPr>
      <w:spacing w:before="120" w:after="120"/>
      <w:jc w:val="both"/>
    </w:pPr>
    <w:rPr>
      <w:rFonts w:ascii="Arial" w:hAnsi="Arial"/>
      <w:sz w:val="22"/>
      <w:szCs w:val="22"/>
    </w:rPr>
  </w:style>
  <w:style w:type="character" w:customStyle="1" w:styleId="TexteCar">
    <w:name w:val="Texte Car"/>
    <w:link w:val="Texte"/>
    <w:locked/>
    <w:rsid w:val="0052775F"/>
    <w:rPr>
      <w:rFonts w:ascii="Arial" w:hAnsi="Arial"/>
      <w:sz w:val="22"/>
      <w:szCs w:val="22"/>
    </w:rPr>
  </w:style>
  <w:style w:type="paragraph" w:customStyle="1" w:styleId="DA">
    <w:name w:val="DA"/>
    <w:basedOn w:val="Normal"/>
    <w:autoRedefine/>
    <w:rsid w:val="0052775F"/>
    <w:pPr>
      <w:keepLines/>
      <w:numPr>
        <w:numId w:val="37"/>
      </w:numPr>
      <w:spacing w:before="60"/>
      <w:jc w:val="center"/>
    </w:pPr>
    <w:rPr>
      <w:rFonts w:ascii="Arial" w:hAnsi="Arial"/>
      <w:sz w:val="22"/>
    </w:rPr>
  </w:style>
  <w:style w:type="paragraph" w:customStyle="1" w:styleId="Default">
    <w:name w:val="Default"/>
    <w:rsid w:val="0052775F"/>
    <w:pPr>
      <w:autoSpaceDE w:val="0"/>
      <w:autoSpaceDN w:val="0"/>
      <w:adjustRightInd w:val="0"/>
    </w:pPr>
    <w:rPr>
      <w:rFonts w:ascii="Arial" w:hAnsi="Arial" w:cs="Arial"/>
      <w:color w:val="000000"/>
      <w:sz w:val="24"/>
      <w:szCs w:val="24"/>
      <w:lang w:eastAsia="en-US"/>
    </w:rPr>
  </w:style>
  <w:style w:type="paragraph" w:customStyle="1" w:styleId="TexteNOTA">
    <w:name w:val="Texte NOTA"/>
    <w:basedOn w:val="Texte"/>
    <w:next w:val="Texte"/>
    <w:rsid w:val="0052775F"/>
    <w:pPr>
      <w:numPr>
        <w:numId w:val="39"/>
      </w:numPr>
    </w:pPr>
  </w:style>
  <w:style w:type="paragraph" w:customStyle="1" w:styleId="DR">
    <w:name w:val="DR"/>
    <w:basedOn w:val="Normal"/>
    <w:autoRedefine/>
    <w:rsid w:val="0052775F"/>
    <w:pPr>
      <w:keepLines/>
      <w:numPr>
        <w:numId w:val="40"/>
      </w:numPr>
      <w:spacing w:before="60"/>
    </w:pPr>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865682701">
      <w:bodyDiv w:val="1"/>
      <w:marLeft w:val="0"/>
      <w:marRight w:val="0"/>
      <w:marTop w:val="0"/>
      <w:marBottom w:val="0"/>
      <w:divBdr>
        <w:top w:val="none" w:sz="0" w:space="0" w:color="auto"/>
        <w:left w:val="none" w:sz="0" w:space="0" w:color="auto"/>
        <w:bottom w:val="none" w:sz="0" w:space="0" w:color="auto"/>
        <w:right w:val="none" w:sz="0" w:space="0" w:color="auto"/>
      </w:divBdr>
    </w:div>
    <w:div w:id="1057048939">
      <w:bodyDiv w:val="1"/>
      <w:marLeft w:val="0"/>
      <w:marRight w:val="0"/>
      <w:marTop w:val="0"/>
      <w:marBottom w:val="0"/>
      <w:divBdr>
        <w:top w:val="none" w:sz="0" w:space="0" w:color="auto"/>
        <w:left w:val="none" w:sz="0" w:space="0" w:color="auto"/>
        <w:bottom w:val="none" w:sz="0" w:space="0" w:color="auto"/>
        <w:right w:val="none" w:sz="0" w:space="0" w:color="auto"/>
      </w:divBdr>
    </w:div>
    <w:div w:id="1325013978">
      <w:bodyDiv w:val="1"/>
      <w:marLeft w:val="0"/>
      <w:marRight w:val="0"/>
      <w:marTop w:val="0"/>
      <w:marBottom w:val="0"/>
      <w:divBdr>
        <w:top w:val="none" w:sz="0" w:space="0" w:color="auto"/>
        <w:left w:val="none" w:sz="0" w:space="0" w:color="auto"/>
        <w:bottom w:val="none" w:sz="0" w:space="0" w:color="auto"/>
        <w:right w:val="none" w:sz="0" w:space="0" w:color="auto"/>
      </w:divBdr>
    </w:div>
    <w:div w:id="1432235069">
      <w:bodyDiv w:val="1"/>
      <w:marLeft w:val="0"/>
      <w:marRight w:val="0"/>
      <w:marTop w:val="0"/>
      <w:marBottom w:val="0"/>
      <w:divBdr>
        <w:top w:val="none" w:sz="0" w:space="0" w:color="auto"/>
        <w:left w:val="none" w:sz="0" w:space="0" w:color="auto"/>
        <w:bottom w:val="none" w:sz="0" w:space="0" w:color="auto"/>
        <w:right w:val="none" w:sz="0" w:space="0" w:color="auto"/>
      </w:divBdr>
    </w:div>
    <w:div w:id="1509711602">
      <w:bodyDiv w:val="1"/>
      <w:marLeft w:val="0"/>
      <w:marRight w:val="0"/>
      <w:marTop w:val="0"/>
      <w:marBottom w:val="0"/>
      <w:divBdr>
        <w:top w:val="none" w:sz="0" w:space="0" w:color="auto"/>
        <w:left w:val="none" w:sz="0" w:space="0" w:color="auto"/>
        <w:bottom w:val="none" w:sz="0" w:space="0" w:color="auto"/>
        <w:right w:val="none" w:sz="0" w:space="0" w:color="auto"/>
      </w:divBdr>
    </w:div>
    <w:div w:id="2097632872">
      <w:bodyDiv w:val="1"/>
      <w:marLeft w:val="0"/>
      <w:marRight w:val="0"/>
      <w:marTop w:val="0"/>
      <w:marBottom w:val="0"/>
      <w:divBdr>
        <w:top w:val="none" w:sz="0" w:space="0" w:color="auto"/>
        <w:left w:val="none" w:sz="0" w:space="0" w:color="auto"/>
        <w:bottom w:val="none" w:sz="0" w:space="0" w:color="auto"/>
        <w:right w:val="none" w:sz="0" w:space="0" w:color="auto"/>
      </w:divBdr>
    </w:div>
    <w:div w:id="2135365974">
      <w:bodyDiv w:val="1"/>
      <w:marLeft w:val="0"/>
      <w:marRight w:val="0"/>
      <w:marTop w:val="0"/>
      <w:marBottom w:val="0"/>
      <w:divBdr>
        <w:top w:val="none" w:sz="0" w:space="0" w:color="auto"/>
        <w:left w:val="none" w:sz="0" w:space="0" w:color="auto"/>
        <w:bottom w:val="none" w:sz="0" w:space="0" w:color="auto"/>
        <w:right w:val="none" w:sz="0" w:space="0" w:color="auto"/>
      </w:divBdr>
    </w:div>
    <w:div w:id="2145996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FE664C9628E446993A96FACCFBE41EE"/>
        <w:category>
          <w:name w:val="Général"/>
          <w:gallery w:val="placeholder"/>
        </w:category>
        <w:types>
          <w:type w:val="bbPlcHdr"/>
        </w:types>
        <w:behaviors>
          <w:behavior w:val="content"/>
        </w:behaviors>
        <w:guid w:val="{F2DE5F35-2A12-481C-8C1F-10FE01794884}"/>
      </w:docPartPr>
      <w:docPartBody>
        <w:p w:rsidR="009C716A" w:rsidRDefault="0017760F">
          <w:r w:rsidRPr="00D06710">
            <w:rPr>
              <w:rStyle w:val="Textedelespacerserv"/>
            </w:rPr>
            <w:t>[Item projet - thème]</w:t>
          </w:r>
        </w:p>
      </w:docPartBody>
    </w:docPart>
    <w:docPart>
      <w:docPartPr>
        <w:name w:val="3CE3327E387E4F76BD82AD6A639CAAA3"/>
        <w:category>
          <w:name w:val="Général"/>
          <w:gallery w:val="placeholder"/>
        </w:category>
        <w:types>
          <w:type w:val="bbPlcHdr"/>
        </w:types>
        <w:behaviors>
          <w:behavior w:val="content"/>
        </w:behaviors>
        <w:guid w:val="{9F35D986-5607-412E-949A-F3E3972A4806}"/>
      </w:docPartPr>
      <w:docPartBody>
        <w:p w:rsidR="009C716A" w:rsidRDefault="0017760F">
          <w:r w:rsidRPr="00D06710">
            <w:rPr>
              <w:rStyle w:val="Textedelespacerserv"/>
            </w:rPr>
            <w:t>[Titre_Doc]</w:t>
          </w:r>
        </w:p>
      </w:docPartBody>
    </w:docPart>
    <w:docPart>
      <w:docPartPr>
        <w:name w:val="6F5D6FFBFDB84A119674AB6CC9E9C8E8"/>
        <w:category>
          <w:name w:val="Général"/>
          <w:gallery w:val="placeholder"/>
        </w:category>
        <w:types>
          <w:type w:val="bbPlcHdr"/>
        </w:types>
        <w:behaviors>
          <w:behavior w:val="content"/>
        </w:behaviors>
        <w:guid w:val="{10435762-692C-49AD-BE52-49B82BA52449}"/>
      </w:docPartPr>
      <w:docPartBody>
        <w:p w:rsidR="00E50DC7" w:rsidRDefault="00A040EB" w:rsidP="00A040EB">
          <w:pPr>
            <w:pStyle w:val="6F5D6FFBFDB84A119674AB6CC9E9C8E8"/>
          </w:pPr>
          <w:r w:rsidRPr="00D06710">
            <w:rPr>
              <w:rStyle w:val="Textedelespacerserv"/>
            </w:rPr>
            <w:t>[Titre_Doc]</w:t>
          </w:r>
        </w:p>
      </w:docPartBody>
    </w:docPart>
    <w:docPart>
      <w:docPartPr>
        <w:name w:val="CABB589A5C804AF3AD63476253DA9DE2"/>
        <w:category>
          <w:name w:val="Général"/>
          <w:gallery w:val="placeholder"/>
        </w:category>
        <w:types>
          <w:type w:val="bbPlcHdr"/>
        </w:types>
        <w:behaviors>
          <w:behavior w:val="content"/>
        </w:behaviors>
        <w:guid w:val="{B3DC1BED-2ED1-4AC1-8E14-7FEF20F1D10F}"/>
      </w:docPartPr>
      <w:docPartBody>
        <w:p w:rsidR="00E50DC7" w:rsidRDefault="00A040EB" w:rsidP="00A040EB">
          <w:pPr>
            <w:pStyle w:val="CABB589A5C804AF3AD63476253DA9DE2"/>
          </w:pPr>
          <w:r w:rsidRPr="00D06710">
            <w:rPr>
              <w:rStyle w:val="Textedelespacerserv"/>
            </w:rPr>
            <w:t>[Item projet - thème]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Gras">
    <w:panose1 w:val="020B07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60F"/>
    <w:rsid w:val="00085970"/>
    <w:rsid w:val="00094405"/>
    <w:rsid w:val="00106B1C"/>
    <w:rsid w:val="00110445"/>
    <w:rsid w:val="0017760F"/>
    <w:rsid w:val="00206A78"/>
    <w:rsid w:val="00274F8C"/>
    <w:rsid w:val="002868D2"/>
    <w:rsid w:val="00291303"/>
    <w:rsid w:val="0029392F"/>
    <w:rsid w:val="00322521"/>
    <w:rsid w:val="004044C8"/>
    <w:rsid w:val="00462C5C"/>
    <w:rsid w:val="004948FD"/>
    <w:rsid w:val="004A6345"/>
    <w:rsid w:val="005346FB"/>
    <w:rsid w:val="00584F73"/>
    <w:rsid w:val="005A1E49"/>
    <w:rsid w:val="00731367"/>
    <w:rsid w:val="007D4E4B"/>
    <w:rsid w:val="008A5724"/>
    <w:rsid w:val="008B5223"/>
    <w:rsid w:val="00947FC7"/>
    <w:rsid w:val="009C716A"/>
    <w:rsid w:val="00A040EB"/>
    <w:rsid w:val="00A176EA"/>
    <w:rsid w:val="00AC4E89"/>
    <w:rsid w:val="00B17D43"/>
    <w:rsid w:val="00BE02BD"/>
    <w:rsid w:val="00D06FD7"/>
    <w:rsid w:val="00D11C20"/>
    <w:rsid w:val="00D564E2"/>
    <w:rsid w:val="00DD2F68"/>
    <w:rsid w:val="00E276AF"/>
    <w:rsid w:val="00E50DC7"/>
    <w:rsid w:val="00EB3931"/>
    <w:rsid w:val="00EC0388"/>
    <w:rsid w:val="00F07B26"/>
    <w:rsid w:val="00F51A32"/>
    <w:rsid w:val="00F64EB2"/>
    <w:rsid w:val="00F77122"/>
    <w:rsid w:val="00FB0B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760F"/>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040EB"/>
    <w:rPr>
      <w:color w:val="808080"/>
    </w:rPr>
  </w:style>
  <w:style w:type="paragraph" w:customStyle="1" w:styleId="F2D89E06DDB94CDCA34C83DDF6442237">
    <w:name w:val="F2D89E06DDB94CDCA34C83DDF6442237"/>
    <w:rsid w:val="004A6345"/>
  </w:style>
  <w:style w:type="paragraph" w:customStyle="1" w:styleId="4988CA6EAC054F8BB70BBD04A8F76C8B">
    <w:name w:val="4988CA6EAC054F8BB70BBD04A8F76C8B"/>
    <w:rsid w:val="004A6345"/>
  </w:style>
  <w:style w:type="paragraph" w:customStyle="1" w:styleId="EDBF132CE7854C838DCC43E3291EA507">
    <w:name w:val="EDBF132CE7854C838DCC43E3291EA507"/>
    <w:rsid w:val="00D11C20"/>
  </w:style>
  <w:style w:type="paragraph" w:customStyle="1" w:styleId="6F5D6FFBFDB84A119674AB6CC9E9C8E8">
    <w:name w:val="6F5D6FFBFDB84A119674AB6CC9E9C8E8"/>
    <w:rsid w:val="00A040EB"/>
  </w:style>
  <w:style w:type="paragraph" w:customStyle="1" w:styleId="CABB589A5C804AF3AD63476253DA9DE2">
    <w:name w:val="CABB589A5C804AF3AD63476253DA9DE2"/>
    <w:rsid w:val="00A040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Management</TermName>
          <TermId xmlns="http://schemas.microsoft.com/office/infopath/2007/PartnerControls">beac9f14-b7dc-480d-bcc7-d9f42537987f</TermId>
        </TermInfo>
      </Terms>
    </j1418979be004cd79b5ad1c307893819>
    <Titre xmlns="28939810-4282-4d85-9f62-e6db0f2f4c3a">Liste des documents de référence et applicable </Titre>
    <Retrait_x0020_de_x0020_diffusion xmlns="82f25c51-4279-4210-825a-8198b6b7c882">
      <Url xsi:nil="true"/>
      <Description xsi:nil="true"/>
    </Retrait_x0020_de_x0020_diffusion>
    <TaxCatchAll xmlns="28939810-4282-4d85-9f62-e6db0f2f4c3a">
      <Value>13</Value>
      <Value>12</Value>
      <Value>96</Value>
      <Value>23</Value>
      <Value>56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Base Navale de Toulon - Amélioration et renforcement des installations de pompage des grands bassins Vauban – Création d’une station d’assèchement pour le grand bassin Sud-Ouest </Projet_x0020_-_x0020_Thème>
    <Description_x0020_document xmlns="28939810-4282-4d85-9f62-e6db0f2f4c3a">Ce type de procédure explicite la maîtrise documentaire dans le cadre d'une opération ou d'un projet. Les principes exposés doivent être appliqués pour identifier les documents et les plans émis par tous les intervenants du marché (ESID-TLN y compris)</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Value xmlns="82f25c51-4279-4210-825a-8198b6b7c882">Version : 3.1</DLCPolicyLabelValue>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1" ma:contentTypeDescription="" ma:contentTypeScope="" ma:versionID="02a865244b36e8802da3aa1a99b287e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d5cedc55524537adc8f488895c01299d"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d013f4df-92d4-4b52-bf96-16a989373db3" ma:termSetId="26b45999-8215-4836-a7a3-19c72c81866b"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1;#NP|fc3fe6ea-5613-4041-a353-5eca13b174d8" ma:fieldId="{c76db5a0-2ef8-4c1c-9ebe-68282e810e9e}" ma:sspId="d013f4df-92d4-4b52-bf96-16a989373db3" ma:termSetId="8c1ba30d-80fa-41fe-99c8-f89985503474"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d013f4df-92d4-4b52-bf96-16a989373db3" ma:termSetId="b0429fa0-1763-4397-a526-0ced6c9952cc"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d013f4df-92d4-4b52-bf96-16a989373db3" ma:termSetId="5975a623-3cad-490e-b6a4-d36b9a4c2ba9"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d013f4df-92d4-4b52-bf96-16a989373db3" ma:termSetId="dae1c024-00ff-4fb3-9e01-feb93a2bef76" ma:anchorId="00000000-0000-0000-0000-000000000000" ma:open="tru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LongProp xmlns="" name="TaxCatchAll"><![CDATA[13;#Processus DIR|749c34cc-a5f5-4c35-98ca-e94621138f53;#12;#ESID Toulon|7d598f5f-8f6e-4459-b053-e5be184fc84d;#96;#Modèle thématique|219747e5-19fc-424a-8e67-2dd806f531c3;#23;#Management|beac9f14-b7dc-480d-bcc7-d9f42537987f;#56;#Administratif|8d48419a-2aa9-412e-b10d-e34b4e6aa359;#1;#NP|fc3fe6ea-5613-4041-a353-5eca13b174d8]]></LongProp>
</Long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4A283-A8DB-4B70-BE7C-5203A4222F09}">
  <ds:schemaRefs>
    <ds:schemaRef ds:uri="http://schemas.microsoft.com/sharepoint/v3/contenttype/forms"/>
  </ds:schemaRefs>
</ds:datastoreItem>
</file>

<file path=customXml/itemProps2.xml><?xml version="1.0" encoding="utf-8"?>
<ds:datastoreItem xmlns:ds="http://schemas.openxmlformats.org/officeDocument/2006/customXml" ds:itemID="{E9A0E234-D234-40F8-899B-A26A68198DB9}">
  <ds:schemaRef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71A4AB3-C408-4391-B397-63B999D7B6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7E874E-9C48-4254-B0E9-3E832C8A8DA0}">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93E8276D-7439-48FF-9EA1-484F5F3C5343}">
  <ds:schemaRefs>
    <ds:schemaRef ds:uri="office.server.policy"/>
  </ds:schemaRefs>
</ds:datastoreItem>
</file>

<file path=customXml/itemProps6.xml><?xml version="1.0" encoding="utf-8"?>
<ds:datastoreItem xmlns:ds="http://schemas.openxmlformats.org/officeDocument/2006/customXml" ds:itemID="{E56B9C4A-84D6-42DA-A47D-9775F3195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563</Words>
  <Characters>3836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DTM</Company>
  <LinksUpToDate>false</LinksUpToDate>
  <CharactersWithSpaces>4391</CharactersWithSpaces>
  <SharedDoc>false</SharedDoc>
  <HLinks>
    <vt:vector size="150" baseType="variant">
      <vt:variant>
        <vt:i4>1900604</vt:i4>
      </vt:variant>
      <vt:variant>
        <vt:i4>146</vt:i4>
      </vt:variant>
      <vt:variant>
        <vt:i4>0</vt:i4>
      </vt:variant>
      <vt:variant>
        <vt:i4>5</vt:i4>
      </vt:variant>
      <vt:variant>
        <vt:lpwstr/>
      </vt:variant>
      <vt:variant>
        <vt:lpwstr>_Toc479753491</vt:lpwstr>
      </vt:variant>
      <vt:variant>
        <vt:i4>1900604</vt:i4>
      </vt:variant>
      <vt:variant>
        <vt:i4>140</vt:i4>
      </vt:variant>
      <vt:variant>
        <vt:i4>0</vt:i4>
      </vt:variant>
      <vt:variant>
        <vt:i4>5</vt:i4>
      </vt:variant>
      <vt:variant>
        <vt:lpwstr/>
      </vt:variant>
      <vt:variant>
        <vt:lpwstr>_Toc479753490</vt:lpwstr>
      </vt:variant>
      <vt:variant>
        <vt:i4>1835068</vt:i4>
      </vt:variant>
      <vt:variant>
        <vt:i4>134</vt:i4>
      </vt:variant>
      <vt:variant>
        <vt:i4>0</vt:i4>
      </vt:variant>
      <vt:variant>
        <vt:i4>5</vt:i4>
      </vt:variant>
      <vt:variant>
        <vt:lpwstr/>
      </vt:variant>
      <vt:variant>
        <vt:lpwstr>_Toc479753489</vt:lpwstr>
      </vt:variant>
      <vt:variant>
        <vt:i4>1835068</vt:i4>
      </vt:variant>
      <vt:variant>
        <vt:i4>128</vt:i4>
      </vt:variant>
      <vt:variant>
        <vt:i4>0</vt:i4>
      </vt:variant>
      <vt:variant>
        <vt:i4>5</vt:i4>
      </vt:variant>
      <vt:variant>
        <vt:lpwstr/>
      </vt:variant>
      <vt:variant>
        <vt:lpwstr>_Toc479753488</vt:lpwstr>
      </vt:variant>
      <vt:variant>
        <vt:i4>1835068</vt:i4>
      </vt:variant>
      <vt:variant>
        <vt:i4>122</vt:i4>
      </vt:variant>
      <vt:variant>
        <vt:i4>0</vt:i4>
      </vt:variant>
      <vt:variant>
        <vt:i4>5</vt:i4>
      </vt:variant>
      <vt:variant>
        <vt:lpwstr/>
      </vt:variant>
      <vt:variant>
        <vt:lpwstr>_Toc479753487</vt:lpwstr>
      </vt:variant>
      <vt:variant>
        <vt:i4>1835068</vt:i4>
      </vt:variant>
      <vt:variant>
        <vt:i4>116</vt:i4>
      </vt:variant>
      <vt:variant>
        <vt:i4>0</vt:i4>
      </vt:variant>
      <vt:variant>
        <vt:i4>5</vt:i4>
      </vt:variant>
      <vt:variant>
        <vt:lpwstr/>
      </vt:variant>
      <vt:variant>
        <vt:lpwstr>_Toc479753486</vt:lpwstr>
      </vt:variant>
      <vt:variant>
        <vt:i4>1835068</vt:i4>
      </vt:variant>
      <vt:variant>
        <vt:i4>110</vt:i4>
      </vt:variant>
      <vt:variant>
        <vt:i4>0</vt:i4>
      </vt:variant>
      <vt:variant>
        <vt:i4>5</vt:i4>
      </vt:variant>
      <vt:variant>
        <vt:lpwstr/>
      </vt:variant>
      <vt:variant>
        <vt:lpwstr>_Toc479753485</vt:lpwstr>
      </vt:variant>
      <vt:variant>
        <vt:i4>1835068</vt:i4>
      </vt:variant>
      <vt:variant>
        <vt:i4>104</vt:i4>
      </vt:variant>
      <vt:variant>
        <vt:i4>0</vt:i4>
      </vt:variant>
      <vt:variant>
        <vt:i4>5</vt:i4>
      </vt:variant>
      <vt:variant>
        <vt:lpwstr/>
      </vt:variant>
      <vt:variant>
        <vt:lpwstr>_Toc479753484</vt:lpwstr>
      </vt:variant>
      <vt:variant>
        <vt:i4>1835068</vt:i4>
      </vt:variant>
      <vt:variant>
        <vt:i4>98</vt:i4>
      </vt:variant>
      <vt:variant>
        <vt:i4>0</vt:i4>
      </vt:variant>
      <vt:variant>
        <vt:i4>5</vt:i4>
      </vt:variant>
      <vt:variant>
        <vt:lpwstr/>
      </vt:variant>
      <vt:variant>
        <vt:lpwstr>_Toc479753483</vt:lpwstr>
      </vt:variant>
      <vt:variant>
        <vt:i4>1835068</vt:i4>
      </vt:variant>
      <vt:variant>
        <vt:i4>92</vt:i4>
      </vt:variant>
      <vt:variant>
        <vt:i4>0</vt:i4>
      </vt:variant>
      <vt:variant>
        <vt:i4>5</vt:i4>
      </vt:variant>
      <vt:variant>
        <vt:lpwstr/>
      </vt:variant>
      <vt:variant>
        <vt:lpwstr>_Toc479753482</vt:lpwstr>
      </vt:variant>
      <vt:variant>
        <vt:i4>1835068</vt:i4>
      </vt:variant>
      <vt:variant>
        <vt:i4>86</vt:i4>
      </vt:variant>
      <vt:variant>
        <vt:i4>0</vt:i4>
      </vt:variant>
      <vt:variant>
        <vt:i4>5</vt:i4>
      </vt:variant>
      <vt:variant>
        <vt:lpwstr/>
      </vt:variant>
      <vt:variant>
        <vt:lpwstr>_Toc479753481</vt:lpwstr>
      </vt:variant>
      <vt:variant>
        <vt:i4>1835068</vt:i4>
      </vt:variant>
      <vt:variant>
        <vt:i4>80</vt:i4>
      </vt:variant>
      <vt:variant>
        <vt:i4>0</vt:i4>
      </vt:variant>
      <vt:variant>
        <vt:i4>5</vt:i4>
      </vt:variant>
      <vt:variant>
        <vt:lpwstr/>
      </vt:variant>
      <vt:variant>
        <vt:lpwstr>_Toc479753480</vt:lpwstr>
      </vt:variant>
      <vt:variant>
        <vt:i4>1245244</vt:i4>
      </vt:variant>
      <vt:variant>
        <vt:i4>74</vt:i4>
      </vt:variant>
      <vt:variant>
        <vt:i4>0</vt:i4>
      </vt:variant>
      <vt:variant>
        <vt:i4>5</vt:i4>
      </vt:variant>
      <vt:variant>
        <vt:lpwstr/>
      </vt:variant>
      <vt:variant>
        <vt:lpwstr>_Toc479753479</vt:lpwstr>
      </vt:variant>
      <vt:variant>
        <vt:i4>1245244</vt:i4>
      </vt:variant>
      <vt:variant>
        <vt:i4>68</vt:i4>
      </vt:variant>
      <vt:variant>
        <vt:i4>0</vt:i4>
      </vt:variant>
      <vt:variant>
        <vt:i4>5</vt:i4>
      </vt:variant>
      <vt:variant>
        <vt:lpwstr/>
      </vt:variant>
      <vt:variant>
        <vt:lpwstr>_Toc479753478</vt:lpwstr>
      </vt:variant>
      <vt:variant>
        <vt:i4>1245244</vt:i4>
      </vt:variant>
      <vt:variant>
        <vt:i4>62</vt:i4>
      </vt:variant>
      <vt:variant>
        <vt:i4>0</vt:i4>
      </vt:variant>
      <vt:variant>
        <vt:i4>5</vt:i4>
      </vt:variant>
      <vt:variant>
        <vt:lpwstr/>
      </vt:variant>
      <vt:variant>
        <vt:lpwstr>_Toc479753477</vt:lpwstr>
      </vt:variant>
      <vt:variant>
        <vt:i4>1245244</vt:i4>
      </vt:variant>
      <vt:variant>
        <vt:i4>56</vt:i4>
      </vt:variant>
      <vt:variant>
        <vt:i4>0</vt:i4>
      </vt:variant>
      <vt:variant>
        <vt:i4>5</vt:i4>
      </vt:variant>
      <vt:variant>
        <vt:lpwstr/>
      </vt:variant>
      <vt:variant>
        <vt:lpwstr>_Toc479753476</vt:lpwstr>
      </vt:variant>
      <vt:variant>
        <vt:i4>1245244</vt:i4>
      </vt:variant>
      <vt:variant>
        <vt:i4>50</vt:i4>
      </vt:variant>
      <vt:variant>
        <vt:i4>0</vt:i4>
      </vt:variant>
      <vt:variant>
        <vt:i4>5</vt:i4>
      </vt:variant>
      <vt:variant>
        <vt:lpwstr/>
      </vt:variant>
      <vt:variant>
        <vt:lpwstr>_Toc479753475</vt:lpwstr>
      </vt:variant>
      <vt:variant>
        <vt:i4>1245244</vt:i4>
      </vt:variant>
      <vt:variant>
        <vt:i4>44</vt:i4>
      </vt:variant>
      <vt:variant>
        <vt:i4>0</vt:i4>
      </vt:variant>
      <vt:variant>
        <vt:i4>5</vt:i4>
      </vt:variant>
      <vt:variant>
        <vt:lpwstr/>
      </vt:variant>
      <vt:variant>
        <vt:lpwstr>_Toc479753474</vt:lpwstr>
      </vt:variant>
      <vt:variant>
        <vt:i4>1245244</vt:i4>
      </vt:variant>
      <vt:variant>
        <vt:i4>38</vt:i4>
      </vt:variant>
      <vt:variant>
        <vt:i4>0</vt:i4>
      </vt:variant>
      <vt:variant>
        <vt:i4>5</vt:i4>
      </vt:variant>
      <vt:variant>
        <vt:lpwstr/>
      </vt:variant>
      <vt:variant>
        <vt:lpwstr>_Toc479753473</vt:lpwstr>
      </vt:variant>
      <vt:variant>
        <vt:i4>1245244</vt:i4>
      </vt:variant>
      <vt:variant>
        <vt:i4>32</vt:i4>
      </vt:variant>
      <vt:variant>
        <vt:i4>0</vt:i4>
      </vt:variant>
      <vt:variant>
        <vt:i4>5</vt:i4>
      </vt:variant>
      <vt:variant>
        <vt:lpwstr/>
      </vt:variant>
      <vt:variant>
        <vt:lpwstr>_Toc479753472</vt:lpwstr>
      </vt:variant>
      <vt:variant>
        <vt:i4>1245244</vt:i4>
      </vt:variant>
      <vt:variant>
        <vt:i4>26</vt:i4>
      </vt:variant>
      <vt:variant>
        <vt:i4>0</vt:i4>
      </vt:variant>
      <vt:variant>
        <vt:i4>5</vt:i4>
      </vt:variant>
      <vt:variant>
        <vt:lpwstr/>
      </vt:variant>
      <vt:variant>
        <vt:lpwstr>_Toc479753471</vt:lpwstr>
      </vt:variant>
      <vt:variant>
        <vt:i4>1245244</vt:i4>
      </vt:variant>
      <vt:variant>
        <vt:i4>20</vt:i4>
      </vt:variant>
      <vt:variant>
        <vt:i4>0</vt:i4>
      </vt:variant>
      <vt:variant>
        <vt:i4>5</vt:i4>
      </vt:variant>
      <vt:variant>
        <vt:lpwstr/>
      </vt:variant>
      <vt:variant>
        <vt:lpwstr>_Toc479753470</vt:lpwstr>
      </vt:variant>
      <vt:variant>
        <vt:i4>1179708</vt:i4>
      </vt:variant>
      <vt:variant>
        <vt:i4>14</vt:i4>
      </vt:variant>
      <vt:variant>
        <vt:i4>0</vt:i4>
      </vt:variant>
      <vt:variant>
        <vt:i4>5</vt:i4>
      </vt:variant>
      <vt:variant>
        <vt:lpwstr/>
      </vt:variant>
      <vt:variant>
        <vt:lpwstr>_Toc479753469</vt:lpwstr>
      </vt:variant>
      <vt:variant>
        <vt:i4>1179708</vt:i4>
      </vt:variant>
      <vt:variant>
        <vt:i4>8</vt:i4>
      </vt:variant>
      <vt:variant>
        <vt:i4>0</vt:i4>
      </vt:variant>
      <vt:variant>
        <vt:i4>5</vt:i4>
      </vt:variant>
      <vt:variant>
        <vt:lpwstr/>
      </vt:variant>
      <vt:variant>
        <vt:lpwstr>_Toc479753468</vt:lpwstr>
      </vt:variant>
      <vt:variant>
        <vt:i4>1179708</vt:i4>
      </vt:variant>
      <vt:variant>
        <vt:i4>2</vt:i4>
      </vt:variant>
      <vt:variant>
        <vt:i4>0</vt:i4>
      </vt:variant>
      <vt:variant>
        <vt:i4>5</vt:i4>
      </vt:variant>
      <vt:variant>
        <vt:lpwstr/>
      </vt:variant>
      <vt:variant>
        <vt:lpwstr>_Toc479753467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PROCEDURE DE GESTION DOCUMENTAIRE</dc:subject>
  <dc:creator>ESID de Toulon</dc:creator>
  <cp:lastModifiedBy>CASANOVA Enzo INGE CIVI DEFE</cp:lastModifiedBy>
  <cp:revision>12</cp:revision>
  <cp:lastPrinted>2023-09-04T13:01:00Z</cp:lastPrinted>
  <dcterms:created xsi:type="dcterms:W3CDTF">2024-10-11T12:46:00Z</dcterms:created>
  <dcterms:modified xsi:type="dcterms:W3CDTF">2025-06-24T07:10:00Z</dcterms:modified>
  <cp:contentStatus>Projet, Applicable ou Périmé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3.1</vt:lpwstr>
  </property>
  <property fmtid="{D5CDD505-2E9C-101B-9397-08002B2CF9AE}" pid="3" name="Mots-clés">
    <vt:lpwstr>12;#ESID Toulon|7d598f5f-8f6e-4459-b053-e5be184fc84d;#13;#Processus DIR|749c34cc-a5f5-4c35-98ca-e94621138f53;#23;#Management|beac9f14-b7dc-480d-bcc7-d9f42537987f</vt:lpwstr>
  </property>
  <property fmtid="{D5CDD505-2E9C-101B-9397-08002B2CF9AE}" pid="4" name="Protection">
    <vt:lpwstr>1;#NP|fc3fe6ea-5613-4041-a353-5eca13b174d8</vt:lpwstr>
  </property>
  <property fmtid="{D5CDD505-2E9C-101B-9397-08002B2CF9AE}" pid="5" name="Nature">
    <vt:lpwstr>96;#Modèle thématique|219747e5-19fc-424a-8e67-2dd806f531c3</vt:lpwstr>
  </property>
  <property fmtid="{D5CDD505-2E9C-101B-9397-08002B2CF9AE}" pid="6" name="Type modèle">
    <vt:lpwstr>56;#Administratif|8d48419a-2aa9-412e-b10d-e34b4e6aa359</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ies>
</file>